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104" w:rsidRDefault="00151104">
      <w:pPr>
        <w:pStyle w:val="Heading2"/>
        <w:rPr>
          <w:snapToGrid w:val="0"/>
        </w:rPr>
      </w:pPr>
      <w:r>
        <w:rPr>
          <w:snapToGrid w:val="0"/>
        </w:rPr>
        <w:t>HP Request for Export Commodity Classification and Government Review of Product with Cryptography</w:t>
      </w:r>
    </w:p>
    <w:p w:rsidR="00151104" w:rsidRDefault="00151104">
      <w:pPr>
        <w:rPr>
          <w:rFonts w:ascii="Arial" w:hAnsi="Arial"/>
          <w:snapToGrid w:val="0"/>
          <w:sz w:val="20"/>
        </w:rPr>
      </w:pPr>
      <w:r>
        <w:rPr>
          <w:rFonts w:ascii="Arial" w:hAnsi="Arial"/>
          <w:snapToGrid w:val="0"/>
          <w:sz w:val="20"/>
        </w:rPr>
        <w:t xml:space="preserve">     </w:t>
      </w:r>
    </w:p>
    <w:p w:rsidR="00151104" w:rsidRDefault="00151104">
      <w:pPr>
        <w:rPr>
          <w:rFonts w:ascii="Arial" w:hAnsi="Arial"/>
          <w:snapToGrid w:val="0"/>
          <w:sz w:val="20"/>
        </w:rPr>
      </w:pPr>
      <w:r>
        <w:rPr>
          <w:rFonts w:ascii="Arial" w:hAnsi="Arial"/>
          <w:snapToGrid w:val="0"/>
          <w:sz w:val="20"/>
        </w:rPr>
        <w:t xml:space="preserve">Before a product with cryptography can be exported under most circumstances the product must undergo a </w:t>
      </w:r>
      <w:proofErr w:type="spellStart"/>
      <w:r>
        <w:rPr>
          <w:rFonts w:ascii="Arial" w:hAnsi="Arial"/>
          <w:snapToGrid w:val="0"/>
          <w:sz w:val="20"/>
        </w:rPr>
        <w:t>one time</w:t>
      </w:r>
      <w:proofErr w:type="spellEnd"/>
      <w:r>
        <w:rPr>
          <w:rFonts w:ascii="Arial" w:hAnsi="Arial"/>
          <w:snapToGrid w:val="0"/>
          <w:sz w:val="20"/>
        </w:rPr>
        <w:t xml:space="preserve"> technical review by the U.S. Department of Commerce.  In addition, a technical review may be required by the French DCSSI intelligence agency prior to import of the product to </w:t>
      </w:r>
      <w:smartTag w:uri="urn:schemas-microsoft-com:office:smarttags" w:element="country-region">
        <w:r>
          <w:rPr>
            <w:rFonts w:ascii="Arial" w:hAnsi="Arial"/>
            <w:snapToGrid w:val="0"/>
            <w:sz w:val="20"/>
          </w:rPr>
          <w:t>France</w:t>
        </w:r>
      </w:smartTag>
      <w:r>
        <w:rPr>
          <w:rFonts w:ascii="Arial" w:hAnsi="Arial"/>
          <w:snapToGrid w:val="0"/>
          <w:sz w:val="20"/>
        </w:rPr>
        <w:t xml:space="preserve"> and export from </w:t>
      </w:r>
      <w:smartTag w:uri="urn:schemas-microsoft-com:office:smarttags" w:element="place">
        <w:smartTag w:uri="urn:schemas-microsoft-com:office:smarttags" w:element="country-region">
          <w:r>
            <w:rPr>
              <w:rFonts w:ascii="Arial" w:hAnsi="Arial"/>
              <w:snapToGrid w:val="0"/>
              <w:sz w:val="20"/>
            </w:rPr>
            <w:t>France</w:t>
          </w:r>
        </w:smartTag>
      </w:smartTag>
      <w:r>
        <w:rPr>
          <w:rFonts w:ascii="Arial" w:hAnsi="Arial"/>
          <w:snapToGrid w:val="0"/>
          <w:sz w:val="20"/>
        </w:rPr>
        <w:t xml:space="preserve">.  The HP Global Trade Department in Washington, D.C. and in France are responsible for filing the request for one time review with the U.S. government and with the French government respectfully.  The government review time in the </w:t>
      </w:r>
      <w:smartTag w:uri="urn:schemas-microsoft-com:office:smarttags" w:element="country-region">
        <w:r>
          <w:rPr>
            <w:rFonts w:ascii="Arial" w:hAnsi="Arial"/>
            <w:snapToGrid w:val="0"/>
            <w:sz w:val="20"/>
          </w:rPr>
          <w:t>U.S.</w:t>
        </w:r>
      </w:smartTag>
      <w:r>
        <w:rPr>
          <w:rFonts w:ascii="Arial" w:hAnsi="Arial"/>
          <w:snapToGrid w:val="0"/>
          <w:sz w:val="20"/>
        </w:rPr>
        <w:t xml:space="preserve"> is typically about 8 weeks and up to 4 months in </w:t>
      </w:r>
      <w:smartTag w:uri="urn:schemas-microsoft-com:office:smarttags" w:element="place">
        <w:smartTag w:uri="urn:schemas-microsoft-com:office:smarttags" w:element="country-region">
          <w:r>
            <w:rPr>
              <w:rFonts w:ascii="Arial" w:hAnsi="Arial"/>
              <w:snapToGrid w:val="0"/>
              <w:sz w:val="20"/>
            </w:rPr>
            <w:t>France</w:t>
          </w:r>
        </w:smartTag>
      </w:smartTag>
      <w:r>
        <w:rPr>
          <w:rFonts w:ascii="Arial" w:hAnsi="Arial"/>
          <w:snapToGrid w:val="0"/>
          <w:sz w:val="20"/>
        </w:rPr>
        <w:t>.  The ultimate exportability of the product and any export restrictions may depend on the outcome of the government reviews.</w:t>
      </w:r>
    </w:p>
    <w:p w:rsidR="00151104" w:rsidRDefault="00151104">
      <w:pPr>
        <w:rPr>
          <w:rFonts w:ascii="Arial" w:hAnsi="Arial"/>
          <w:snapToGrid w:val="0"/>
          <w:sz w:val="20"/>
        </w:rPr>
      </w:pPr>
      <w:r>
        <w:rPr>
          <w:rFonts w:ascii="Arial" w:hAnsi="Arial"/>
          <w:snapToGrid w:val="0"/>
          <w:sz w:val="20"/>
        </w:rPr>
        <w:t xml:space="preserve">     </w:t>
      </w:r>
    </w:p>
    <w:p w:rsidR="00151104" w:rsidRDefault="00151104">
      <w:pPr>
        <w:pStyle w:val="BodyText3"/>
        <w:rPr>
          <w:b w:val="0"/>
          <w:sz w:val="20"/>
        </w:rPr>
      </w:pPr>
      <w:r>
        <w:rPr>
          <w:b w:val="0"/>
          <w:sz w:val="20"/>
        </w:rPr>
        <w:t xml:space="preserve">Please provide the following information to enable HP Global Trade to determine if government review is required, and if so, to submit your product with </w:t>
      </w:r>
      <w:del w:id="0" w:author="LIDI" w:date="2002-06-27T16:24:00Z">
        <w:r>
          <w:rPr>
            <w:b w:val="0"/>
            <w:sz w:val="20"/>
          </w:rPr>
          <w:delText xml:space="preserve"> </w:delText>
        </w:r>
      </w:del>
      <w:r>
        <w:rPr>
          <w:b w:val="0"/>
          <w:sz w:val="20"/>
        </w:rPr>
        <w:t xml:space="preserve">cryptography technology for a one-time review in the </w:t>
      </w:r>
      <w:smartTag w:uri="urn:schemas-microsoft-com:office:smarttags" w:element="country-region">
        <w:r>
          <w:rPr>
            <w:b w:val="0"/>
            <w:sz w:val="20"/>
          </w:rPr>
          <w:t>US</w:t>
        </w:r>
      </w:smartTag>
      <w:r>
        <w:rPr>
          <w:b w:val="0"/>
          <w:sz w:val="20"/>
        </w:rPr>
        <w:t xml:space="preserve"> and in </w:t>
      </w:r>
      <w:smartTag w:uri="urn:schemas-microsoft-com:office:smarttags" w:element="place">
        <w:smartTag w:uri="urn:schemas-microsoft-com:office:smarttags" w:element="country-region">
          <w:r>
            <w:rPr>
              <w:b w:val="0"/>
              <w:sz w:val="20"/>
            </w:rPr>
            <w:t>France</w:t>
          </w:r>
        </w:smartTag>
      </w:smartTag>
      <w:r>
        <w:rPr>
          <w:b w:val="0"/>
          <w:sz w:val="20"/>
        </w:rPr>
        <w:t xml:space="preserve">.  For questions about completing this form please contact:   </w:t>
      </w:r>
    </w:p>
    <w:p w:rsidR="00982FE0" w:rsidRDefault="00982FE0">
      <w:pPr>
        <w:pStyle w:val="BodyText3"/>
        <w:rPr>
          <w:b w:val="0"/>
          <w:sz w:val="20"/>
        </w:rPr>
      </w:pPr>
    </w:p>
    <w:p w:rsidR="00053447" w:rsidRDefault="00053447" w:rsidP="00053447">
      <w:pPr>
        <w:shd w:val="clear" w:color="auto" w:fill="FFFFFF"/>
        <w:rPr>
          <w:rFonts w:ascii="Arial" w:hAnsi="Arial" w:cs="Arial"/>
          <w:b/>
          <w:bCs/>
          <w:sz w:val="20"/>
        </w:rPr>
      </w:pPr>
      <w:r w:rsidRPr="00053447">
        <w:rPr>
          <w:rFonts w:ascii="Arial" w:hAnsi="Arial" w:cs="Arial"/>
          <w:b/>
          <w:bCs/>
          <w:sz w:val="20"/>
        </w:rPr>
        <w:t>Taeko Wong   +1 916 785 4165 (</w:t>
      </w:r>
      <w:hyperlink r:id="rId7" w:history="1">
        <w:r w:rsidRPr="00CA22E3">
          <w:rPr>
            <w:rStyle w:val="Hyperlink"/>
            <w:rFonts w:ascii="Arial" w:hAnsi="Arial" w:cs="Arial"/>
            <w:b/>
            <w:bCs/>
            <w:sz w:val="20"/>
          </w:rPr>
          <w:t>taeko_wong@hp.com</w:t>
        </w:r>
      </w:hyperlink>
      <w:r>
        <w:rPr>
          <w:rFonts w:ascii="Arial" w:hAnsi="Arial" w:cs="Arial"/>
          <w:b/>
          <w:bCs/>
          <w:sz w:val="20"/>
        </w:rPr>
        <w:t xml:space="preserve"> </w:t>
      </w:r>
      <w:r w:rsidRPr="00053447">
        <w:rPr>
          <w:rFonts w:ascii="Arial" w:hAnsi="Arial" w:cs="Arial"/>
          <w:b/>
          <w:bCs/>
          <w:sz w:val="20"/>
        </w:rPr>
        <w:t>)</w:t>
      </w:r>
    </w:p>
    <w:p w:rsidR="00053447" w:rsidRPr="00053447" w:rsidRDefault="00053447" w:rsidP="00053447">
      <w:pPr>
        <w:shd w:val="clear" w:color="auto" w:fill="FFFFFF"/>
        <w:rPr>
          <w:rFonts w:ascii="Arial" w:hAnsi="Arial" w:cs="Arial"/>
          <w:b/>
          <w:bCs/>
          <w:sz w:val="20"/>
        </w:rPr>
      </w:pPr>
    </w:p>
    <w:p w:rsidR="00151104" w:rsidRPr="00BC7407" w:rsidRDefault="00151104">
      <w:pPr>
        <w:rPr>
          <w:rFonts w:ascii="Arial" w:hAnsi="Arial"/>
          <w:color w:val="0000FF"/>
          <w:sz w:val="20"/>
        </w:rPr>
      </w:pPr>
      <w:r>
        <w:rPr>
          <w:rFonts w:ascii="Arial" w:hAnsi="Arial"/>
          <w:sz w:val="20"/>
        </w:rPr>
        <w:t>Date</w:t>
      </w:r>
      <w:r w:rsidRPr="003D1C54">
        <w:rPr>
          <w:rFonts w:ascii="Arial" w:hAnsi="Arial"/>
          <w:color w:val="1F497D"/>
          <w:sz w:val="20"/>
        </w:rPr>
        <w:t>:</w:t>
      </w:r>
      <w:r w:rsidR="009F2F75" w:rsidRPr="003D1C54">
        <w:rPr>
          <w:rFonts w:ascii="Arial" w:hAnsi="Arial"/>
          <w:color w:val="1F497D"/>
          <w:sz w:val="20"/>
        </w:rPr>
        <w:t xml:space="preserve">  </w:t>
      </w:r>
      <w:r w:rsidR="00053447" w:rsidRPr="00053447">
        <w:rPr>
          <w:rFonts w:ascii="Arial" w:hAnsi="Arial" w:cs="Arial"/>
          <w:bCs/>
          <w:sz w:val="20"/>
        </w:rPr>
        <w:t>8</w:t>
      </w:r>
      <w:r w:rsidR="00EB1629" w:rsidRPr="003D1C54">
        <w:rPr>
          <w:rFonts w:ascii="Arial" w:hAnsi="Arial" w:cs="Arial"/>
          <w:bCs/>
          <w:sz w:val="20"/>
        </w:rPr>
        <w:t>/</w:t>
      </w:r>
      <w:r w:rsidR="00053447">
        <w:rPr>
          <w:rFonts w:ascii="Arial" w:hAnsi="Arial" w:cs="Arial"/>
          <w:bCs/>
          <w:sz w:val="20"/>
        </w:rPr>
        <w:t>30</w:t>
      </w:r>
      <w:r w:rsidR="00EB1629" w:rsidRPr="003D1C54">
        <w:rPr>
          <w:rFonts w:ascii="Arial" w:hAnsi="Arial" w:cs="Arial"/>
          <w:bCs/>
          <w:sz w:val="20"/>
        </w:rPr>
        <w:t>/201</w:t>
      </w:r>
      <w:r w:rsidR="00ED1632" w:rsidRPr="003D1C54">
        <w:rPr>
          <w:rFonts w:ascii="Arial" w:hAnsi="Arial" w:cs="Arial"/>
          <w:bCs/>
          <w:sz w:val="20"/>
        </w:rPr>
        <w:t>2</w:t>
      </w:r>
    </w:p>
    <w:p w:rsidR="00151104" w:rsidRPr="00BC7407" w:rsidRDefault="00151104">
      <w:pPr>
        <w:rPr>
          <w:rFonts w:ascii="Arial" w:hAnsi="Arial"/>
          <w:sz w:val="20"/>
        </w:rPr>
      </w:pPr>
    </w:p>
    <w:p w:rsidR="00151104" w:rsidRPr="00BC7407" w:rsidRDefault="00151104">
      <w:pPr>
        <w:pStyle w:val="Heading1"/>
        <w:rPr>
          <w:rFonts w:ascii="Arial" w:hAnsi="Arial"/>
          <w:sz w:val="20"/>
        </w:rPr>
      </w:pPr>
      <w:r w:rsidRPr="00BC7407">
        <w:rPr>
          <w:rFonts w:ascii="Arial" w:hAnsi="Arial"/>
          <w:sz w:val="20"/>
        </w:rPr>
        <w:t>CONTACT INFORMATION</w:t>
      </w:r>
    </w:p>
    <w:p w:rsidR="00D5300D" w:rsidRPr="00550FF5" w:rsidRDefault="00D5300D" w:rsidP="00D5300D">
      <w:pPr>
        <w:rPr>
          <w:rFonts w:ascii="Arial" w:hAnsi="Arial"/>
          <w:sz w:val="20"/>
        </w:rPr>
      </w:pPr>
      <w:r>
        <w:rPr>
          <w:rFonts w:ascii="Arial" w:hAnsi="Arial"/>
          <w:color w:val="1F497D"/>
          <w:sz w:val="20"/>
        </w:rPr>
        <w:br/>
      </w:r>
      <w:r w:rsidRPr="00B81FFF">
        <w:rPr>
          <w:rFonts w:ascii="Arial" w:hAnsi="Arial"/>
          <w:sz w:val="20"/>
        </w:rPr>
        <w:t xml:space="preserve">Name &amp; phone:  </w:t>
      </w:r>
      <w:r w:rsidR="00053447" w:rsidRPr="00053447">
        <w:rPr>
          <w:rFonts w:ascii="Arial" w:hAnsi="Arial"/>
          <w:sz w:val="20"/>
        </w:rPr>
        <w:t>Taeko Wong</w:t>
      </w:r>
      <w:r w:rsidRPr="00550FF5">
        <w:rPr>
          <w:rFonts w:ascii="Arial" w:hAnsi="Arial"/>
          <w:sz w:val="20"/>
        </w:rPr>
        <w:t xml:space="preserve">   </w:t>
      </w:r>
      <w:r w:rsidR="00053447" w:rsidRPr="00053447">
        <w:rPr>
          <w:rFonts w:ascii="Arial" w:hAnsi="Arial"/>
          <w:sz w:val="20"/>
        </w:rPr>
        <w:t>+1 916 785 4165</w:t>
      </w:r>
    </w:p>
    <w:p w:rsidR="00D5300D" w:rsidRPr="003D1C54" w:rsidRDefault="00D5300D" w:rsidP="00D5300D">
      <w:pPr>
        <w:rPr>
          <w:rFonts w:ascii="Arial" w:hAnsi="Arial"/>
          <w:sz w:val="20"/>
        </w:rPr>
      </w:pPr>
      <w:r w:rsidRPr="003D1C54">
        <w:rPr>
          <w:rFonts w:ascii="Arial" w:hAnsi="Arial"/>
          <w:sz w:val="20"/>
        </w:rPr>
        <w:t xml:space="preserve">Title:  </w:t>
      </w:r>
      <w:r w:rsidR="00B924E5">
        <w:rPr>
          <w:rFonts w:ascii="Arial" w:hAnsi="Arial"/>
          <w:sz w:val="20"/>
        </w:rPr>
        <w:t>SRA</w:t>
      </w:r>
      <w:r w:rsidRPr="003D1C54">
        <w:rPr>
          <w:rFonts w:ascii="Arial" w:hAnsi="Arial"/>
          <w:sz w:val="20"/>
        </w:rPr>
        <w:t xml:space="preserve"> Program Manager</w:t>
      </w:r>
    </w:p>
    <w:p w:rsidR="00D5300D" w:rsidRPr="003D1C54" w:rsidRDefault="00D5300D" w:rsidP="00D5300D">
      <w:pPr>
        <w:rPr>
          <w:rFonts w:ascii="Arial" w:hAnsi="Arial"/>
          <w:sz w:val="20"/>
        </w:rPr>
      </w:pPr>
      <w:r w:rsidRPr="003D1C54">
        <w:rPr>
          <w:rFonts w:ascii="Arial" w:hAnsi="Arial"/>
          <w:sz w:val="20"/>
        </w:rPr>
        <w:t xml:space="preserve">Entity Name:   </w:t>
      </w:r>
      <w:r w:rsidR="00ED1632" w:rsidRPr="003D1C54">
        <w:rPr>
          <w:rFonts w:ascii="Arial" w:hAnsi="Arial"/>
          <w:sz w:val="20"/>
        </w:rPr>
        <w:t>ESSN Storage MSDU</w:t>
      </w:r>
    </w:p>
    <w:p w:rsidR="00D5300D" w:rsidRPr="003D1C54" w:rsidRDefault="00D5300D" w:rsidP="00D5300D">
      <w:pPr>
        <w:rPr>
          <w:rFonts w:ascii="Arial" w:hAnsi="Arial"/>
          <w:sz w:val="20"/>
        </w:rPr>
      </w:pPr>
      <w:r w:rsidRPr="003D1C54">
        <w:rPr>
          <w:rFonts w:ascii="Arial" w:hAnsi="Arial"/>
          <w:sz w:val="20"/>
        </w:rPr>
        <w:t xml:space="preserve">Division/Organization:   </w:t>
      </w:r>
      <w:r w:rsidR="00ED1632" w:rsidRPr="003D1C54">
        <w:rPr>
          <w:rFonts w:ascii="Arial" w:hAnsi="Arial"/>
          <w:sz w:val="20"/>
        </w:rPr>
        <w:t xml:space="preserve">HP </w:t>
      </w:r>
      <w:r w:rsidRPr="003D1C54">
        <w:rPr>
          <w:rFonts w:ascii="Arial" w:hAnsi="Arial"/>
          <w:sz w:val="20"/>
        </w:rPr>
        <w:t xml:space="preserve">Storage </w:t>
      </w:r>
    </w:p>
    <w:p w:rsidR="00151104" w:rsidRPr="004D15E4" w:rsidRDefault="00151104">
      <w:pPr>
        <w:rPr>
          <w:rFonts w:ascii="Arial" w:hAnsi="Arial"/>
          <w:color w:val="1F497D"/>
          <w:sz w:val="20"/>
        </w:rPr>
      </w:pPr>
    </w:p>
    <w:p w:rsidR="00151104" w:rsidRPr="004D15E4" w:rsidRDefault="00151104">
      <w:pPr>
        <w:rPr>
          <w:rFonts w:ascii="Arial" w:hAnsi="Arial"/>
          <w:color w:val="1F497D"/>
          <w:sz w:val="20"/>
        </w:rPr>
      </w:pPr>
    </w:p>
    <w:p w:rsidR="00151104" w:rsidRDefault="00151104">
      <w:pPr>
        <w:pStyle w:val="Heading1"/>
        <w:rPr>
          <w:rFonts w:ascii="Arial" w:hAnsi="Arial"/>
          <w:sz w:val="20"/>
        </w:rPr>
      </w:pPr>
      <w:r>
        <w:rPr>
          <w:rFonts w:ascii="Arial" w:hAnsi="Arial"/>
          <w:sz w:val="20"/>
        </w:rPr>
        <w:t>PRODUCT INFORMATION</w:t>
      </w:r>
    </w:p>
    <w:p w:rsidR="00982FE0" w:rsidRPr="00982FE0" w:rsidRDefault="00982FE0" w:rsidP="00982FE0"/>
    <w:p w:rsidR="00151104" w:rsidRPr="003D1C54" w:rsidRDefault="00151104">
      <w:pPr>
        <w:rPr>
          <w:rFonts w:ascii="Arial" w:hAnsi="Arial"/>
          <w:color w:val="1F497D"/>
          <w:sz w:val="20"/>
        </w:rPr>
      </w:pPr>
      <w:r w:rsidRPr="003D1C54">
        <w:rPr>
          <w:rFonts w:ascii="Arial" w:hAnsi="Arial"/>
          <w:sz w:val="20"/>
        </w:rPr>
        <w:t>Internal product name:</w:t>
      </w:r>
      <w:r w:rsidR="00F770B8" w:rsidRPr="003D1C54">
        <w:rPr>
          <w:rFonts w:ascii="Arial" w:hAnsi="Arial"/>
          <w:sz w:val="20"/>
        </w:rPr>
        <w:t xml:space="preserve">  </w:t>
      </w:r>
      <w:proofErr w:type="spellStart"/>
      <w:r w:rsidR="00053447">
        <w:rPr>
          <w:rFonts w:ascii="Arial" w:hAnsi="Arial"/>
          <w:sz w:val="20"/>
        </w:rPr>
        <w:t>Jackparr</w:t>
      </w:r>
      <w:proofErr w:type="spellEnd"/>
    </w:p>
    <w:p w:rsidR="00D122B7" w:rsidRPr="003D1C54" w:rsidRDefault="00151104">
      <w:pPr>
        <w:rPr>
          <w:rFonts w:ascii="Arial" w:hAnsi="Arial"/>
          <w:color w:val="1F497D"/>
          <w:sz w:val="20"/>
        </w:rPr>
      </w:pPr>
      <w:r w:rsidRPr="003D1C54">
        <w:rPr>
          <w:rFonts w:ascii="Arial" w:hAnsi="Arial"/>
          <w:sz w:val="20"/>
        </w:rPr>
        <w:t>Commercial name:</w:t>
      </w:r>
      <w:r w:rsidR="0040556A" w:rsidRPr="003D1C54">
        <w:rPr>
          <w:rFonts w:ascii="Arial" w:hAnsi="Arial"/>
          <w:sz w:val="20"/>
        </w:rPr>
        <w:t xml:space="preserve"> </w:t>
      </w:r>
      <w:r w:rsidR="00EB1629" w:rsidRPr="003D1C54">
        <w:rPr>
          <w:rFonts w:ascii="Arial" w:hAnsi="Arial"/>
          <w:bCs/>
          <w:sz w:val="20"/>
        </w:rPr>
        <w:t xml:space="preserve">HP </w:t>
      </w:r>
      <w:r w:rsidR="00977874" w:rsidRPr="003D1C54">
        <w:rPr>
          <w:rFonts w:ascii="Arial" w:hAnsi="Arial"/>
          <w:bCs/>
          <w:sz w:val="20"/>
        </w:rPr>
        <w:t>EVA Storage Replication Adapte</w:t>
      </w:r>
      <w:r w:rsidR="00EB1629" w:rsidRPr="003D1C54">
        <w:rPr>
          <w:rFonts w:ascii="Arial" w:hAnsi="Arial"/>
          <w:bCs/>
          <w:sz w:val="20"/>
        </w:rPr>
        <w:t xml:space="preserve">r for VMware </w:t>
      </w:r>
      <w:r w:rsidR="00F770B8" w:rsidRPr="003D1C54">
        <w:rPr>
          <w:rFonts w:ascii="Arial" w:hAnsi="Arial"/>
          <w:bCs/>
          <w:color w:val="1F497D"/>
          <w:sz w:val="20"/>
        </w:rPr>
        <w:t xml:space="preserve"> </w:t>
      </w:r>
    </w:p>
    <w:p w:rsidR="00EB1629" w:rsidRPr="003D1C54" w:rsidRDefault="00151104">
      <w:pPr>
        <w:rPr>
          <w:rFonts w:ascii="Arial" w:hAnsi="Arial"/>
          <w:bCs/>
          <w:color w:val="1F497D"/>
          <w:sz w:val="20"/>
        </w:rPr>
      </w:pPr>
      <w:r w:rsidRPr="003D1C54">
        <w:rPr>
          <w:rFonts w:ascii="Arial" w:hAnsi="Arial"/>
          <w:sz w:val="20"/>
        </w:rPr>
        <w:t>Product version:</w:t>
      </w:r>
      <w:r w:rsidR="00F770B8" w:rsidRPr="003D1C54">
        <w:rPr>
          <w:rFonts w:ascii="Arial" w:hAnsi="Arial"/>
          <w:sz w:val="20"/>
        </w:rPr>
        <w:t xml:space="preserve"> </w:t>
      </w:r>
      <w:r w:rsidR="00EB1629" w:rsidRPr="003D1C54">
        <w:rPr>
          <w:rFonts w:ascii="Arial" w:hAnsi="Arial"/>
          <w:bCs/>
          <w:sz w:val="20"/>
        </w:rPr>
        <w:t>HP EVA Storage Replication Adapt</w:t>
      </w:r>
      <w:r w:rsidR="00977874" w:rsidRPr="003D1C54">
        <w:rPr>
          <w:rFonts w:ascii="Arial" w:hAnsi="Arial"/>
          <w:bCs/>
          <w:sz w:val="20"/>
        </w:rPr>
        <w:t>e</w:t>
      </w:r>
      <w:r w:rsidR="00EB1629" w:rsidRPr="003D1C54">
        <w:rPr>
          <w:rFonts w:ascii="Arial" w:hAnsi="Arial"/>
          <w:bCs/>
          <w:sz w:val="20"/>
        </w:rPr>
        <w:t>r</w:t>
      </w:r>
      <w:r w:rsidR="00053447">
        <w:rPr>
          <w:rFonts w:ascii="Arial" w:hAnsi="Arial"/>
          <w:bCs/>
          <w:sz w:val="20"/>
        </w:rPr>
        <w:t xml:space="preserve"> version 5.01</w:t>
      </w:r>
      <w:r w:rsidR="00977874" w:rsidRPr="003D1C54">
        <w:rPr>
          <w:rFonts w:ascii="Arial" w:hAnsi="Arial"/>
          <w:bCs/>
          <w:sz w:val="20"/>
        </w:rPr>
        <w:t>.0</w:t>
      </w:r>
      <w:r w:rsidR="00053447">
        <w:rPr>
          <w:rFonts w:ascii="Arial" w:hAnsi="Arial"/>
          <w:bCs/>
          <w:sz w:val="20"/>
        </w:rPr>
        <w:t>0</w:t>
      </w:r>
      <w:r w:rsidR="00EB1629" w:rsidRPr="003D1C54">
        <w:rPr>
          <w:rFonts w:ascii="Arial" w:hAnsi="Arial"/>
          <w:bCs/>
          <w:sz w:val="20"/>
        </w:rPr>
        <w:t xml:space="preserve"> for VMware </w:t>
      </w:r>
      <w:proofErr w:type="spellStart"/>
      <w:r w:rsidR="00E83DC0" w:rsidRPr="003D1C54">
        <w:rPr>
          <w:rFonts w:ascii="Arial" w:hAnsi="Arial"/>
          <w:bCs/>
          <w:sz w:val="20"/>
        </w:rPr>
        <w:t>vCenter</w:t>
      </w:r>
      <w:proofErr w:type="spellEnd"/>
      <w:r w:rsidR="00E83DC0" w:rsidRPr="003D1C54">
        <w:rPr>
          <w:rFonts w:ascii="Arial" w:hAnsi="Arial"/>
          <w:bCs/>
          <w:sz w:val="20"/>
        </w:rPr>
        <w:t xml:space="preserve"> SRM</w:t>
      </w:r>
    </w:p>
    <w:p w:rsidR="00151104" w:rsidRPr="00F770B8" w:rsidRDefault="00151104">
      <w:pPr>
        <w:rPr>
          <w:rFonts w:ascii="Arial" w:hAnsi="Arial"/>
          <w:color w:val="1F497D"/>
          <w:sz w:val="20"/>
        </w:rPr>
      </w:pPr>
      <w:r w:rsidRPr="003D1C54">
        <w:rPr>
          <w:rFonts w:ascii="Arial" w:hAnsi="Arial"/>
          <w:sz w:val="20"/>
        </w:rPr>
        <w:t xml:space="preserve">HP Supplying </w:t>
      </w:r>
      <w:r w:rsidRPr="003D1C54">
        <w:rPr>
          <w:rFonts w:ascii="Arial" w:hAnsi="Arial"/>
          <w:bCs/>
          <w:sz w:val="20"/>
        </w:rPr>
        <w:t>Division:</w:t>
      </w:r>
      <w:r w:rsidR="00F770B8" w:rsidRPr="003D1C54">
        <w:rPr>
          <w:rFonts w:ascii="Arial" w:hAnsi="Arial"/>
          <w:bCs/>
          <w:sz w:val="20"/>
        </w:rPr>
        <w:t xml:space="preserve"> </w:t>
      </w:r>
      <w:r w:rsidR="00977874" w:rsidRPr="003D1C54">
        <w:rPr>
          <w:rFonts w:ascii="Arial" w:hAnsi="Arial"/>
          <w:bCs/>
          <w:sz w:val="20"/>
        </w:rPr>
        <w:t>HP Storage</w:t>
      </w:r>
    </w:p>
    <w:p w:rsidR="00151104" w:rsidRPr="00F770B8" w:rsidRDefault="00151104">
      <w:pPr>
        <w:rPr>
          <w:rFonts w:ascii="Arial" w:hAnsi="Arial"/>
          <w:color w:val="1F497D"/>
          <w:sz w:val="20"/>
        </w:rPr>
      </w:pPr>
      <w:r>
        <w:rPr>
          <w:rFonts w:ascii="Arial" w:hAnsi="Arial"/>
          <w:sz w:val="20"/>
        </w:rPr>
        <w:t>HP or 3</w:t>
      </w:r>
      <w:r>
        <w:rPr>
          <w:rFonts w:ascii="Arial" w:hAnsi="Arial"/>
          <w:sz w:val="20"/>
          <w:vertAlign w:val="superscript"/>
        </w:rPr>
        <w:t>rd</w:t>
      </w:r>
      <w:r>
        <w:rPr>
          <w:rFonts w:ascii="Arial" w:hAnsi="Arial"/>
          <w:sz w:val="20"/>
        </w:rPr>
        <w:t xml:space="preserve"> party Manufacturer:</w:t>
      </w:r>
      <w:r w:rsidR="00F770B8">
        <w:rPr>
          <w:rFonts w:ascii="Arial" w:hAnsi="Arial"/>
          <w:sz w:val="20"/>
        </w:rPr>
        <w:t xml:space="preserve">   </w:t>
      </w:r>
      <w:r w:rsidR="00F770B8" w:rsidRPr="00BC7407">
        <w:rPr>
          <w:rFonts w:ascii="Arial" w:hAnsi="Arial"/>
          <w:sz w:val="20"/>
        </w:rPr>
        <w:t>HP</w:t>
      </w:r>
    </w:p>
    <w:p w:rsidR="00151104" w:rsidRDefault="00151104">
      <w:pPr>
        <w:rPr>
          <w:rFonts w:ascii="Arial" w:hAnsi="Arial"/>
          <w:sz w:val="20"/>
        </w:rPr>
      </w:pPr>
      <w:r>
        <w:rPr>
          <w:rFonts w:ascii="Arial" w:hAnsi="Arial"/>
          <w:sz w:val="20"/>
        </w:rPr>
        <w:t>Value of the finished product:</w:t>
      </w:r>
    </w:p>
    <w:p w:rsidR="00151104" w:rsidRDefault="00151104">
      <w:pPr>
        <w:rPr>
          <w:rFonts w:ascii="Arial" w:hAnsi="Arial"/>
          <w:sz w:val="20"/>
        </w:rPr>
      </w:pPr>
    </w:p>
    <w:p w:rsidR="00151104" w:rsidRDefault="00151104">
      <w:pPr>
        <w:rPr>
          <w:rFonts w:ascii="Arial" w:hAnsi="Arial"/>
          <w:sz w:val="20"/>
        </w:rPr>
      </w:pPr>
      <w:r>
        <w:rPr>
          <w:rFonts w:ascii="Arial" w:hAnsi="Arial"/>
          <w:sz w:val="20"/>
        </w:rPr>
        <w:t xml:space="preserve">Provide a short description of the product functionality </w:t>
      </w:r>
      <w:r w:rsidR="00E25873">
        <w:rPr>
          <w:rFonts w:ascii="Arial" w:hAnsi="Arial"/>
          <w:sz w:val="20"/>
        </w:rPr>
        <w:tab/>
      </w:r>
      <w:r>
        <w:rPr>
          <w:rFonts w:ascii="Arial" w:hAnsi="Arial"/>
          <w:sz w:val="20"/>
        </w:rPr>
        <w:t>or purpose of the product:</w:t>
      </w:r>
    </w:p>
    <w:p w:rsidR="00BF126C" w:rsidRDefault="00BF126C">
      <w:pPr>
        <w:rPr>
          <w:rFonts w:ascii="Arial" w:hAnsi="Arial" w:cs="Arial"/>
          <w:color w:val="1F497D"/>
          <w:sz w:val="19"/>
          <w:szCs w:val="19"/>
        </w:rPr>
      </w:pPr>
    </w:p>
    <w:p w:rsidR="00841553" w:rsidRPr="003D1C54" w:rsidRDefault="00841553" w:rsidP="00841553">
      <w:pPr>
        <w:autoSpaceDE w:val="0"/>
        <w:autoSpaceDN w:val="0"/>
        <w:adjustRightInd w:val="0"/>
        <w:rPr>
          <w:rFonts w:ascii="Arial" w:hAnsi="Arial"/>
          <w:sz w:val="20"/>
        </w:rPr>
      </w:pPr>
      <w:r w:rsidRPr="003D1C54">
        <w:rPr>
          <w:rFonts w:ascii="Arial" w:hAnsi="Arial"/>
          <w:sz w:val="20"/>
        </w:rPr>
        <w:t xml:space="preserve">HP </w:t>
      </w:r>
      <w:r w:rsidR="00977874" w:rsidRPr="003D1C54">
        <w:rPr>
          <w:rFonts w:ascii="Arial" w:hAnsi="Arial"/>
          <w:sz w:val="20"/>
        </w:rPr>
        <w:t>E</w:t>
      </w:r>
      <w:r w:rsidRPr="003D1C54">
        <w:rPr>
          <w:rFonts w:ascii="Arial" w:hAnsi="Arial"/>
          <w:sz w:val="20"/>
        </w:rPr>
        <w:t>VA SRA Software version 5.</w:t>
      </w:r>
      <w:r w:rsidR="00977874" w:rsidRPr="003D1C54">
        <w:rPr>
          <w:rFonts w:ascii="Arial" w:hAnsi="Arial"/>
          <w:sz w:val="20"/>
        </w:rPr>
        <w:t>0</w:t>
      </w:r>
      <w:r w:rsidR="00053447">
        <w:rPr>
          <w:rFonts w:ascii="Arial" w:hAnsi="Arial"/>
          <w:sz w:val="20"/>
        </w:rPr>
        <w:t>1</w:t>
      </w:r>
      <w:r w:rsidR="00977874" w:rsidRPr="003D1C54">
        <w:rPr>
          <w:rFonts w:ascii="Arial" w:hAnsi="Arial"/>
          <w:sz w:val="20"/>
        </w:rPr>
        <w:t>.0</w:t>
      </w:r>
      <w:r w:rsidR="00053447">
        <w:rPr>
          <w:rFonts w:ascii="Arial" w:hAnsi="Arial"/>
          <w:sz w:val="20"/>
        </w:rPr>
        <w:t>0</w:t>
      </w:r>
      <w:r w:rsidRPr="003D1C54">
        <w:rPr>
          <w:rFonts w:ascii="Arial" w:hAnsi="Arial"/>
          <w:sz w:val="20"/>
        </w:rPr>
        <w:t xml:space="preserve"> is a Storage Replication Adapter (SRA) for use with</w:t>
      </w:r>
    </w:p>
    <w:p w:rsidR="00841553" w:rsidRPr="003D1C54" w:rsidRDefault="00841553" w:rsidP="00841553">
      <w:pPr>
        <w:autoSpaceDE w:val="0"/>
        <w:autoSpaceDN w:val="0"/>
        <w:adjustRightInd w:val="0"/>
        <w:rPr>
          <w:rFonts w:ascii="Arial" w:hAnsi="Arial"/>
          <w:sz w:val="20"/>
        </w:rPr>
      </w:pPr>
      <w:r w:rsidRPr="003D1C54">
        <w:rPr>
          <w:rFonts w:ascii="Arial" w:hAnsi="Arial"/>
          <w:sz w:val="20"/>
        </w:rPr>
        <w:t>VMware Site Recovery Manager (SRM). The SRA, developed by HP for EVA</w:t>
      </w:r>
    </w:p>
    <w:p w:rsidR="00841553" w:rsidRPr="003D1C54" w:rsidRDefault="00841553" w:rsidP="00841553">
      <w:pPr>
        <w:autoSpaceDE w:val="0"/>
        <w:autoSpaceDN w:val="0"/>
        <w:adjustRightInd w:val="0"/>
        <w:rPr>
          <w:rFonts w:ascii="Arial" w:hAnsi="Arial"/>
          <w:sz w:val="20"/>
        </w:rPr>
      </w:pPr>
      <w:proofErr w:type="gramStart"/>
      <w:r w:rsidRPr="003D1C54">
        <w:rPr>
          <w:rFonts w:ascii="Arial" w:hAnsi="Arial"/>
          <w:sz w:val="20"/>
        </w:rPr>
        <w:t>storage</w:t>
      </w:r>
      <w:proofErr w:type="gramEnd"/>
      <w:r w:rsidRPr="003D1C54">
        <w:rPr>
          <w:rFonts w:ascii="Arial" w:hAnsi="Arial"/>
          <w:sz w:val="20"/>
        </w:rPr>
        <w:t xml:space="preserve"> arrays, enables SRM to work with HP </w:t>
      </w:r>
      <w:r w:rsidR="00977874" w:rsidRPr="003D1C54">
        <w:rPr>
          <w:rFonts w:ascii="Arial" w:hAnsi="Arial"/>
          <w:sz w:val="20"/>
        </w:rPr>
        <w:t>EVA</w:t>
      </w:r>
      <w:r w:rsidRPr="003D1C54">
        <w:rPr>
          <w:rFonts w:ascii="Arial" w:hAnsi="Arial"/>
          <w:sz w:val="20"/>
        </w:rPr>
        <w:t xml:space="preserve"> Continuous Access Software array-based</w:t>
      </w:r>
    </w:p>
    <w:p w:rsidR="00841553" w:rsidRPr="003D1C54" w:rsidRDefault="00841553" w:rsidP="00841553">
      <w:pPr>
        <w:autoSpaceDE w:val="0"/>
        <w:autoSpaceDN w:val="0"/>
        <w:adjustRightInd w:val="0"/>
        <w:rPr>
          <w:rFonts w:ascii="Arial" w:hAnsi="Arial"/>
          <w:sz w:val="20"/>
        </w:rPr>
      </w:pPr>
      <w:r w:rsidRPr="003D1C54">
        <w:rPr>
          <w:rFonts w:ascii="Arial" w:hAnsi="Arial"/>
          <w:sz w:val="20"/>
        </w:rPr>
        <w:t>replication. HP EVA SRA Software version 5.</w:t>
      </w:r>
      <w:r w:rsidR="00977874" w:rsidRPr="003D1C54">
        <w:rPr>
          <w:rFonts w:ascii="Arial" w:hAnsi="Arial"/>
          <w:sz w:val="20"/>
        </w:rPr>
        <w:t>0</w:t>
      </w:r>
      <w:r w:rsidR="00053447">
        <w:rPr>
          <w:rFonts w:ascii="Arial" w:hAnsi="Arial"/>
          <w:sz w:val="20"/>
        </w:rPr>
        <w:t>1</w:t>
      </w:r>
      <w:r w:rsidR="00977874" w:rsidRPr="003D1C54">
        <w:rPr>
          <w:rFonts w:ascii="Arial" w:hAnsi="Arial"/>
          <w:sz w:val="20"/>
        </w:rPr>
        <w:t>.0</w:t>
      </w:r>
      <w:r w:rsidR="00053447">
        <w:rPr>
          <w:rFonts w:ascii="Arial" w:hAnsi="Arial"/>
          <w:sz w:val="20"/>
        </w:rPr>
        <w:t xml:space="preserve">0 </w:t>
      </w:r>
      <w:r w:rsidRPr="003D1C54">
        <w:rPr>
          <w:rFonts w:ascii="Arial" w:hAnsi="Arial"/>
          <w:sz w:val="20"/>
        </w:rPr>
        <w:t>is installed on VMware Site Recovery</w:t>
      </w:r>
    </w:p>
    <w:p w:rsidR="00841553" w:rsidRPr="003D1C54" w:rsidRDefault="00841553" w:rsidP="00841553">
      <w:pPr>
        <w:autoSpaceDE w:val="0"/>
        <w:autoSpaceDN w:val="0"/>
        <w:adjustRightInd w:val="0"/>
        <w:rPr>
          <w:rFonts w:ascii="Arial" w:hAnsi="Arial"/>
          <w:sz w:val="20"/>
        </w:rPr>
      </w:pPr>
      <w:r w:rsidRPr="003D1C54">
        <w:rPr>
          <w:rFonts w:ascii="Arial" w:hAnsi="Arial"/>
          <w:sz w:val="20"/>
        </w:rPr>
        <w:t>Manager (SRM) servers and enables communications between SRM and HP Command</w:t>
      </w:r>
    </w:p>
    <w:p w:rsidR="00841553" w:rsidRDefault="00841553" w:rsidP="00841553">
      <w:pPr>
        <w:autoSpaceDE w:val="0"/>
        <w:autoSpaceDN w:val="0"/>
        <w:adjustRightInd w:val="0"/>
        <w:rPr>
          <w:rFonts w:ascii="Arial" w:hAnsi="Arial"/>
          <w:sz w:val="20"/>
        </w:rPr>
      </w:pPr>
      <w:r w:rsidRPr="003D1C54">
        <w:rPr>
          <w:rFonts w:ascii="Arial" w:hAnsi="Arial"/>
          <w:sz w:val="20"/>
        </w:rPr>
        <w:t>View</w:t>
      </w:r>
      <w:r w:rsidR="00977874" w:rsidRPr="003D1C54">
        <w:rPr>
          <w:rFonts w:ascii="Arial" w:hAnsi="Arial"/>
          <w:sz w:val="20"/>
        </w:rPr>
        <w:t xml:space="preserve"> EVA</w:t>
      </w:r>
      <w:r w:rsidRPr="003D1C54">
        <w:rPr>
          <w:rFonts w:ascii="Arial" w:hAnsi="Arial"/>
          <w:sz w:val="20"/>
        </w:rPr>
        <w:t xml:space="preserve"> Software (and HP </w:t>
      </w:r>
      <w:r w:rsidR="00977874" w:rsidRPr="003D1C54">
        <w:rPr>
          <w:rFonts w:ascii="Arial" w:hAnsi="Arial"/>
          <w:sz w:val="20"/>
        </w:rPr>
        <w:t>EVA</w:t>
      </w:r>
      <w:r w:rsidRPr="003D1C54">
        <w:rPr>
          <w:rFonts w:ascii="Arial" w:hAnsi="Arial"/>
          <w:sz w:val="20"/>
        </w:rPr>
        <w:t xml:space="preserve"> Continuous Access Software for remote replication).</w:t>
      </w:r>
    </w:p>
    <w:p w:rsidR="00841553" w:rsidRPr="00841553" w:rsidRDefault="00841553" w:rsidP="00841553">
      <w:pPr>
        <w:autoSpaceDE w:val="0"/>
        <w:autoSpaceDN w:val="0"/>
        <w:adjustRightInd w:val="0"/>
        <w:rPr>
          <w:rFonts w:ascii="Arial" w:hAnsi="Arial"/>
          <w:sz w:val="20"/>
        </w:rPr>
      </w:pPr>
    </w:p>
    <w:p w:rsidR="00841553" w:rsidRPr="00841553" w:rsidRDefault="00841553" w:rsidP="00841553">
      <w:pPr>
        <w:autoSpaceDE w:val="0"/>
        <w:autoSpaceDN w:val="0"/>
        <w:adjustRightInd w:val="0"/>
        <w:rPr>
          <w:rFonts w:ascii="Arial" w:hAnsi="Arial"/>
          <w:sz w:val="20"/>
        </w:rPr>
      </w:pPr>
    </w:p>
    <w:p w:rsidR="00841553" w:rsidRPr="00841553" w:rsidRDefault="00841553" w:rsidP="00841553">
      <w:pPr>
        <w:autoSpaceDE w:val="0"/>
        <w:autoSpaceDN w:val="0"/>
        <w:adjustRightInd w:val="0"/>
        <w:rPr>
          <w:rFonts w:ascii="Arial" w:hAnsi="Arial"/>
          <w:sz w:val="20"/>
        </w:rPr>
      </w:pPr>
      <w:r w:rsidRPr="00841553">
        <w:rPr>
          <w:rFonts w:ascii="Arial" w:hAnsi="Arial"/>
          <w:sz w:val="20"/>
        </w:rPr>
        <w:t>For information on VMware and the VMware Site Recovery Manager, see the VMware website.</w:t>
      </w:r>
    </w:p>
    <w:p w:rsidR="00841553" w:rsidRDefault="0048639A" w:rsidP="00841553">
      <w:pPr>
        <w:autoSpaceDE w:val="0"/>
        <w:autoSpaceDN w:val="0"/>
        <w:adjustRightInd w:val="0"/>
        <w:rPr>
          <w:rFonts w:ascii="Arial" w:hAnsi="Arial"/>
          <w:sz w:val="20"/>
        </w:rPr>
      </w:pPr>
      <w:hyperlink r:id="rId8" w:history="1">
        <w:r w:rsidR="00841553" w:rsidRPr="00501576">
          <w:rPr>
            <w:rStyle w:val="Hyperlink"/>
            <w:rFonts w:ascii="Arial" w:hAnsi="Arial"/>
            <w:sz w:val="20"/>
          </w:rPr>
          <w:t>http://www.vmware.com/products/site-recovery-manager/</w:t>
        </w:r>
      </w:hyperlink>
      <w:r w:rsidR="00841553" w:rsidRPr="00841553">
        <w:rPr>
          <w:rFonts w:ascii="Arial" w:hAnsi="Arial"/>
          <w:sz w:val="20"/>
        </w:rPr>
        <w:t>.</w:t>
      </w:r>
    </w:p>
    <w:p w:rsidR="00841553" w:rsidRPr="00841553" w:rsidRDefault="00841553" w:rsidP="00841553">
      <w:pPr>
        <w:autoSpaceDE w:val="0"/>
        <w:autoSpaceDN w:val="0"/>
        <w:adjustRightInd w:val="0"/>
        <w:rPr>
          <w:rFonts w:ascii="Arial" w:hAnsi="Arial"/>
          <w:sz w:val="20"/>
        </w:rPr>
      </w:pPr>
    </w:p>
    <w:p w:rsidR="00841553" w:rsidRPr="00841553" w:rsidRDefault="00841553" w:rsidP="00841553">
      <w:pPr>
        <w:autoSpaceDE w:val="0"/>
        <w:autoSpaceDN w:val="0"/>
        <w:adjustRightInd w:val="0"/>
        <w:rPr>
          <w:rFonts w:ascii="Arial" w:hAnsi="Arial"/>
          <w:sz w:val="20"/>
        </w:rPr>
      </w:pPr>
    </w:p>
    <w:p w:rsidR="00841553" w:rsidRDefault="00841553" w:rsidP="00841553">
      <w:pPr>
        <w:autoSpaceDE w:val="0"/>
        <w:autoSpaceDN w:val="0"/>
        <w:adjustRightInd w:val="0"/>
        <w:rPr>
          <w:rFonts w:ascii="Arial" w:hAnsi="Arial"/>
          <w:sz w:val="20"/>
        </w:rPr>
      </w:pPr>
      <w:r w:rsidRPr="003D1C54">
        <w:rPr>
          <w:rFonts w:ascii="Arial" w:hAnsi="Arial"/>
          <w:sz w:val="20"/>
        </w:rPr>
        <w:t>HP EVA SRA Software version 5.</w:t>
      </w:r>
      <w:r w:rsidR="00176E6A" w:rsidRPr="003D1C54">
        <w:rPr>
          <w:rFonts w:ascii="Arial" w:hAnsi="Arial"/>
          <w:sz w:val="20"/>
        </w:rPr>
        <w:t>0</w:t>
      </w:r>
      <w:r w:rsidR="00053447">
        <w:rPr>
          <w:rFonts w:ascii="Arial" w:hAnsi="Arial"/>
          <w:sz w:val="20"/>
        </w:rPr>
        <w:t>1</w:t>
      </w:r>
      <w:r w:rsidR="00176E6A" w:rsidRPr="003D1C54">
        <w:rPr>
          <w:rFonts w:ascii="Arial" w:hAnsi="Arial"/>
          <w:sz w:val="20"/>
        </w:rPr>
        <w:t>.0</w:t>
      </w:r>
      <w:r w:rsidR="00053447">
        <w:rPr>
          <w:rFonts w:ascii="Arial" w:hAnsi="Arial"/>
          <w:sz w:val="20"/>
        </w:rPr>
        <w:t>0</w:t>
      </w:r>
      <w:r w:rsidRPr="003D1C54">
        <w:rPr>
          <w:rFonts w:ascii="Arial" w:hAnsi="Arial"/>
          <w:sz w:val="20"/>
        </w:rPr>
        <w:t xml:space="preserve"> performs</w:t>
      </w:r>
      <w:r w:rsidRPr="00841553">
        <w:rPr>
          <w:rFonts w:ascii="Arial" w:hAnsi="Arial"/>
          <w:sz w:val="20"/>
        </w:rPr>
        <w:t xml:space="preserve"> the following functions:</w:t>
      </w:r>
    </w:p>
    <w:p w:rsidR="00982FE0" w:rsidRPr="00841553" w:rsidRDefault="00982FE0" w:rsidP="00841553">
      <w:pPr>
        <w:autoSpaceDE w:val="0"/>
        <w:autoSpaceDN w:val="0"/>
        <w:adjustRightInd w:val="0"/>
        <w:rPr>
          <w:rFonts w:ascii="Arial" w:hAnsi="Arial"/>
          <w:sz w:val="20"/>
        </w:rPr>
      </w:pPr>
    </w:p>
    <w:p w:rsidR="00841553" w:rsidRPr="00841553" w:rsidRDefault="00841553" w:rsidP="00841553">
      <w:pPr>
        <w:autoSpaceDE w:val="0"/>
        <w:autoSpaceDN w:val="0"/>
        <w:adjustRightInd w:val="0"/>
        <w:rPr>
          <w:rFonts w:ascii="Arial" w:hAnsi="Arial"/>
          <w:sz w:val="20"/>
        </w:rPr>
      </w:pPr>
      <w:r w:rsidRPr="00841553">
        <w:rPr>
          <w:rFonts w:ascii="Arial" w:hAnsi="Arial"/>
          <w:sz w:val="20"/>
        </w:rPr>
        <w:t>• Discovers disk arrays and their replication peers</w:t>
      </w:r>
    </w:p>
    <w:p w:rsidR="00841553" w:rsidRPr="00841553" w:rsidRDefault="00841553" w:rsidP="00841553">
      <w:pPr>
        <w:autoSpaceDE w:val="0"/>
        <w:autoSpaceDN w:val="0"/>
        <w:adjustRightInd w:val="0"/>
        <w:rPr>
          <w:rFonts w:ascii="Arial" w:hAnsi="Arial"/>
          <w:sz w:val="20"/>
        </w:rPr>
      </w:pPr>
      <w:r w:rsidRPr="00841553">
        <w:rPr>
          <w:rFonts w:ascii="Arial" w:hAnsi="Arial"/>
          <w:sz w:val="20"/>
        </w:rPr>
        <w:t>• Discovers replicated LUNs</w:t>
      </w:r>
    </w:p>
    <w:p w:rsidR="00841553" w:rsidRPr="00841553" w:rsidRDefault="00841553" w:rsidP="00841553">
      <w:pPr>
        <w:autoSpaceDE w:val="0"/>
        <w:autoSpaceDN w:val="0"/>
        <w:adjustRightInd w:val="0"/>
        <w:rPr>
          <w:rFonts w:ascii="Arial" w:hAnsi="Arial"/>
          <w:sz w:val="20"/>
        </w:rPr>
      </w:pPr>
      <w:r w:rsidRPr="00841553">
        <w:rPr>
          <w:rFonts w:ascii="Arial" w:hAnsi="Arial"/>
          <w:sz w:val="20"/>
        </w:rPr>
        <w:t>• Fails over storage for testing (test a recovery plan)</w:t>
      </w:r>
    </w:p>
    <w:p w:rsidR="00841553" w:rsidRDefault="00841553" w:rsidP="00841553">
      <w:pPr>
        <w:autoSpaceDE w:val="0"/>
        <w:autoSpaceDN w:val="0"/>
        <w:adjustRightInd w:val="0"/>
        <w:rPr>
          <w:rFonts w:ascii="Arial" w:hAnsi="Arial"/>
          <w:sz w:val="20"/>
        </w:rPr>
      </w:pPr>
      <w:r w:rsidRPr="00841553">
        <w:rPr>
          <w:rFonts w:ascii="Arial" w:hAnsi="Arial"/>
          <w:sz w:val="20"/>
        </w:rPr>
        <w:t>• Fails over storage for recovery</w:t>
      </w:r>
    </w:p>
    <w:p w:rsidR="00841553" w:rsidRPr="00841553" w:rsidRDefault="00841553" w:rsidP="00841553">
      <w:pPr>
        <w:autoSpaceDE w:val="0"/>
        <w:autoSpaceDN w:val="0"/>
        <w:adjustRightInd w:val="0"/>
        <w:rPr>
          <w:rFonts w:ascii="Arial" w:hAnsi="Arial"/>
          <w:sz w:val="20"/>
        </w:rPr>
      </w:pPr>
    </w:p>
    <w:p w:rsidR="00B83F19" w:rsidRPr="00DD47FA" w:rsidRDefault="00B83F19">
      <w:pPr>
        <w:rPr>
          <w:rFonts w:ascii="Arial" w:hAnsi="Arial"/>
          <w:color w:val="1F497D"/>
          <w:sz w:val="20"/>
        </w:rPr>
      </w:pPr>
    </w:p>
    <w:p w:rsidR="00151104" w:rsidRDefault="00151104">
      <w:pPr>
        <w:ind w:left="720"/>
        <w:rPr>
          <w:rFonts w:ascii="Arial" w:hAnsi="Arial"/>
          <w:sz w:val="20"/>
        </w:rPr>
      </w:pPr>
      <w:r>
        <w:rPr>
          <w:rFonts w:ascii="Arial" w:hAnsi="Arial"/>
          <w:sz w:val="20"/>
        </w:rPr>
        <w:t xml:space="preserve">NOTE: You must provide all the part numbers that will embed the cryptography. Provide as much information as you can and update this list when further information is available. </w:t>
      </w:r>
    </w:p>
    <w:p w:rsidR="00151104" w:rsidRDefault="00151104">
      <w:pPr>
        <w:ind w:left="720"/>
        <w:rPr>
          <w:rFonts w:ascii="Arial" w:hAnsi="Arial"/>
          <w:sz w:val="20"/>
        </w:rPr>
      </w:pPr>
    </w:p>
    <w:p w:rsidR="00151104" w:rsidRDefault="00151104">
      <w:pPr>
        <w:ind w:left="720"/>
        <w:rPr>
          <w:rFonts w:ascii="Arial" w:hAnsi="Arial"/>
          <w:sz w:val="20"/>
        </w:rPr>
      </w:pPr>
    </w:p>
    <w:p w:rsidR="00523B3D" w:rsidRDefault="00523B3D" w:rsidP="00523B3D">
      <w:pPr>
        <w:ind w:left="720"/>
        <w:rPr>
          <w:rFonts w:ascii="Arial" w:hAnsi="Arial"/>
          <w:sz w:val="20"/>
        </w:rPr>
      </w:pPr>
    </w:p>
    <w:p w:rsidR="00BC7407" w:rsidRDefault="00BC7407">
      <w:pPr>
        <w:rPr>
          <w:rFonts w:ascii="Arial" w:hAnsi="Arial" w:cs="Arial"/>
          <w:b/>
          <w:bCs/>
          <w:color w:val="0000FF"/>
          <w:sz w:val="20"/>
        </w:rPr>
      </w:pPr>
      <w:r>
        <w:rPr>
          <w:color w:val="0000FF"/>
        </w:rPr>
        <w:br w:type="page"/>
      </w:r>
    </w:p>
    <w:p w:rsidR="00D3538B" w:rsidRPr="00BC7407" w:rsidRDefault="00D3538B" w:rsidP="00D3538B">
      <w:pPr>
        <w:pStyle w:val="Heading2"/>
      </w:pPr>
      <w:r w:rsidRPr="00BC7407">
        <w:lastRenderedPageBreak/>
        <w:t>3</w:t>
      </w:r>
      <w:r w:rsidRPr="00BC7407">
        <w:rPr>
          <w:vertAlign w:val="superscript"/>
        </w:rPr>
        <w:t>RD</w:t>
      </w:r>
      <w:r w:rsidRPr="00BC7407">
        <w:t xml:space="preserve"> PARTY PRODUCT INFORMATION</w:t>
      </w:r>
    </w:p>
    <w:p w:rsidR="00D3538B" w:rsidRPr="00DA3673" w:rsidRDefault="00D3538B" w:rsidP="00D3538B">
      <w:pPr>
        <w:rPr>
          <w:rFonts w:ascii="Arial" w:hAnsi="Arial"/>
          <w:color w:val="0000FF"/>
          <w:sz w:val="20"/>
        </w:rPr>
      </w:pPr>
    </w:p>
    <w:p w:rsidR="00D3538B" w:rsidRPr="00BC7407" w:rsidRDefault="00D3538B" w:rsidP="00D3538B">
      <w:pPr>
        <w:rPr>
          <w:rFonts w:ascii="Arial" w:hAnsi="Arial"/>
          <w:sz w:val="20"/>
        </w:rPr>
      </w:pPr>
      <w:r w:rsidRPr="00BC7407">
        <w:rPr>
          <w:rFonts w:ascii="Arial" w:hAnsi="Arial"/>
          <w:sz w:val="20"/>
        </w:rPr>
        <w:t>Is the HP product licensed from a 3</w:t>
      </w:r>
      <w:r w:rsidRPr="00BC7407">
        <w:rPr>
          <w:rFonts w:ascii="Arial" w:hAnsi="Arial"/>
          <w:sz w:val="20"/>
          <w:vertAlign w:val="superscript"/>
        </w:rPr>
        <w:t>rd</w:t>
      </w:r>
      <w:r w:rsidRPr="00BC7407">
        <w:rPr>
          <w:rFonts w:ascii="Arial" w:hAnsi="Arial"/>
          <w:sz w:val="20"/>
        </w:rPr>
        <w:t xml:space="preserve"> party or incorporates a component with crypto from a 3</w:t>
      </w:r>
      <w:r w:rsidRPr="00BC7407">
        <w:rPr>
          <w:rFonts w:ascii="Arial" w:hAnsi="Arial"/>
          <w:sz w:val="20"/>
          <w:vertAlign w:val="superscript"/>
        </w:rPr>
        <w:t>rd</w:t>
      </w:r>
      <w:r w:rsidRPr="00BC7407">
        <w:rPr>
          <w:rFonts w:ascii="Arial" w:hAnsi="Arial"/>
          <w:sz w:val="20"/>
        </w:rPr>
        <w:t xml:space="preserve"> party?  Yes.</w:t>
      </w:r>
    </w:p>
    <w:p w:rsidR="00D3538B" w:rsidRPr="00BC7407" w:rsidRDefault="00D3538B" w:rsidP="00D3538B">
      <w:pPr>
        <w:rPr>
          <w:rFonts w:ascii="Arial" w:hAnsi="Arial"/>
          <w:sz w:val="20"/>
        </w:rPr>
      </w:pPr>
    </w:p>
    <w:p w:rsidR="00D3538B" w:rsidRPr="00BC7407" w:rsidRDefault="00D3538B" w:rsidP="00D3538B">
      <w:pPr>
        <w:rPr>
          <w:rFonts w:ascii="Arial" w:hAnsi="Arial"/>
          <w:sz w:val="20"/>
        </w:rPr>
      </w:pPr>
      <w:r w:rsidRPr="00BC7407">
        <w:rPr>
          <w:rFonts w:ascii="Arial" w:hAnsi="Arial"/>
          <w:sz w:val="20"/>
        </w:rPr>
        <w:t>If yes please complete the rest of this section:</w:t>
      </w:r>
    </w:p>
    <w:p w:rsidR="00203C1D" w:rsidRPr="00B06711" w:rsidRDefault="00203C1D" w:rsidP="00B06711">
      <w:pPr>
        <w:autoSpaceDE w:val="0"/>
        <w:autoSpaceDN w:val="0"/>
        <w:adjustRightInd w:val="0"/>
        <w:rPr>
          <w:rFonts w:ascii="Arial" w:hAnsi="Arial" w:cs="Arial"/>
          <w:sz w:val="20"/>
          <w:szCs w:val="20"/>
        </w:rPr>
      </w:pPr>
      <w:r>
        <w:rPr>
          <w:rFonts w:ascii="Arial" w:hAnsi="Arial"/>
          <w:sz w:val="20"/>
        </w:rPr>
        <w:br/>
      </w:r>
      <w:r w:rsidR="00BC7407" w:rsidRPr="00BC7407">
        <w:rPr>
          <w:rFonts w:ascii="Arial" w:hAnsi="Arial" w:cs="Arial"/>
          <w:color w:val="0000FF"/>
          <w:sz w:val="20"/>
          <w:szCs w:val="20"/>
        </w:rPr>
        <w:br/>
      </w:r>
      <w:proofErr w:type="spellStart"/>
      <w:r w:rsidR="00053447">
        <w:rPr>
          <w:rFonts w:ascii="Arial" w:hAnsi="Arial" w:cs="Arial"/>
          <w:b/>
          <w:sz w:val="20"/>
          <w:szCs w:val="20"/>
        </w:rPr>
        <w:t>Jack</w:t>
      </w:r>
      <w:r w:rsidR="00B7593A" w:rsidRPr="003D1C54">
        <w:rPr>
          <w:rFonts w:ascii="Arial" w:hAnsi="Arial" w:cs="Arial"/>
          <w:b/>
          <w:sz w:val="20"/>
          <w:szCs w:val="20"/>
        </w:rPr>
        <w:t>parr</w:t>
      </w:r>
      <w:proofErr w:type="spellEnd"/>
      <w:r w:rsidR="00B7593A" w:rsidRPr="003D1C54">
        <w:rPr>
          <w:rFonts w:ascii="Arial" w:hAnsi="Arial" w:cs="Arial"/>
          <w:b/>
          <w:sz w:val="20"/>
          <w:szCs w:val="20"/>
        </w:rPr>
        <w:t xml:space="preserve"> third</w:t>
      </w:r>
      <w:r w:rsidR="006D0F68" w:rsidRPr="00E25873">
        <w:rPr>
          <w:rFonts w:ascii="Arial" w:hAnsi="Arial" w:cs="Arial"/>
          <w:b/>
          <w:sz w:val="20"/>
          <w:szCs w:val="20"/>
        </w:rPr>
        <w:t>-party and o</w:t>
      </w:r>
      <w:r w:rsidRPr="00E25873">
        <w:rPr>
          <w:rFonts w:ascii="Arial" w:hAnsi="Arial" w:cs="Arial"/>
          <w:b/>
          <w:sz w:val="20"/>
          <w:szCs w:val="20"/>
        </w:rPr>
        <w:t>pen source components</w:t>
      </w:r>
      <w:r w:rsidRPr="00B06711">
        <w:rPr>
          <w:rFonts w:ascii="Arial" w:hAnsi="Arial" w:cs="Arial"/>
          <w:sz w:val="20"/>
          <w:szCs w:val="20"/>
        </w:rPr>
        <w:t>:</w:t>
      </w:r>
    </w:p>
    <w:p w:rsidR="006D0F68" w:rsidRPr="00B06711" w:rsidRDefault="006D0F68" w:rsidP="00B06711">
      <w:pPr>
        <w:autoSpaceDE w:val="0"/>
        <w:autoSpaceDN w:val="0"/>
        <w:adjustRightInd w:val="0"/>
        <w:rPr>
          <w:rFonts w:ascii="Arial" w:hAnsi="Arial" w:cs="Arial"/>
          <w:sz w:val="20"/>
          <w:szCs w:val="20"/>
        </w:rPr>
      </w:pPr>
    </w:p>
    <w:p w:rsidR="006D0F68" w:rsidRPr="00AB2E26" w:rsidRDefault="006D0F68" w:rsidP="006D0F68">
      <w:pPr>
        <w:autoSpaceDE w:val="0"/>
        <w:autoSpaceDN w:val="0"/>
        <w:adjustRightInd w:val="0"/>
        <w:rPr>
          <w:rFonts w:ascii="Arial" w:hAnsi="Arial"/>
          <w:color w:val="0000FF"/>
          <w:sz w:val="20"/>
        </w:rPr>
      </w:pPr>
      <w:r w:rsidRPr="00AB2E26">
        <w:rPr>
          <w:rFonts w:ascii="Arial" w:hAnsi="Arial"/>
          <w:color w:val="0000FF"/>
          <w:sz w:val="20"/>
        </w:rPr>
        <w:t xml:space="preserve">Name of 3rd party manufacturer:   </w:t>
      </w:r>
      <w:hyperlink r:id="rId9" w:history="1">
        <w:r w:rsidRPr="00AB2E26">
          <w:rPr>
            <w:rFonts w:ascii="Arial" w:hAnsi="Arial"/>
            <w:color w:val="0000FF"/>
            <w:sz w:val="20"/>
          </w:rPr>
          <w:t>Sun</w:t>
        </w:r>
      </w:hyperlink>
      <w:r w:rsidRPr="00AB2E26">
        <w:rPr>
          <w:rFonts w:ascii="Arial" w:hAnsi="Arial"/>
          <w:color w:val="0000FF"/>
          <w:sz w:val="20"/>
        </w:rPr>
        <w:t xml:space="preserve"> Microsystems       </w:t>
      </w:r>
    </w:p>
    <w:p w:rsidR="006D0F68" w:rsidRPr="00AB2E26" w:rsidRDefault="006D0F68" w:rsidP="006D0F68">
      <w:pPr>
        <w:autoSpaceDE w:val="0"/>
        <w:autoSpaceDN w:val="0"/>
        <w:adjustRightInd w:val="0"/>
        <w:rPr>
          <w:rFonts w:ascii="Arial" w:hAnsi="Arial"/>
          <w:color w:val="0000FF"/>
          <w:sz w:val="20"/>
        </w:rPr>
      </w:pPr>
      <w:r w:rsidRPr="00AB2E26">
        <w:rPr>
          <w:rFonts w:ascii="Arial" w:hAnsi="Arial"/>
          <w:color w:val="0000FF"/>
          <w:sz w:val="20"/>
        </w:rPr>
        <w:t>Name of 3rd party product:  Java Cryptography Extension (included in Java Cryptography Architecture)</w:t>
      </w:r>
    </w:p>
    <w:p w:rsidR="006D0F68" w:rsidRPr="00AB2E26" w:rsidRDefault="006D0F68" w:rsidP="006D0F68">
      <w:pPr>
        <w:autoSpaceDE w:val="0"/>
        <w:autoSpaceDN w:val="0"/>
        <w:adjustRightInd w:val="0"/>
        <w:rPr>
          <w:rFonts w:ascii="Arial" w:hAnsi="Arial"/>
          <w:color w:val="0000FF"/>
          <w:sz w:val="20"/>
        </w:rPr>
      </w:pPr>
      <w:r w:rsidRPr="00AB2E26">
        <w:rPr>
          <w:rFonts w:ascii="Arial" w:hAnsi="Arial"/>
          <w:color w:val="0000FF"/>
          <w:sz w:val="20"/>
        </w:rPr>
        <w:t>Manufacturer/Vendor Product Number: 5D992.b.1</w:t>
      </w:r>
    </w:p>
    <w:p w:rsidR="006D0F68" w:rsidRPr="00AB2E26" w:rsidRDefault="006D0F68" w:rsidP="006D0F68">
      <w:pPr>
        <w:autoSpaceDE w:val="0"/>
        <w:autoSpaceDN w:val="0"/>
        <w:adjustRightInd w:val="0"/>
        <w:rPr>
          <w:rFonts w:ascii="Arial" w:hAnsi="Arial"/>
          <w:color w:val="0000FF"/>
          <w:sz w:val="20"/>
        </w:rPr>
      </w:pPr>
      <w:r w:rsidRPr="00AB2E26">
        <w:rPr>
          <w:rFonts w:ascii="Arial" w:hAnsi="Arial"/>
          <w:color w:val="0000FF"/>
          <w:sz w:val="20"/>
        </w:rPr>
        <w:t>3rd Party contact:    http://java.sun.com/javase/6/docs/technotes/guides/security/crypto/CryptoSpec.html</w:t>
      </w:r>
    </w:p>
    <w:p w:rsidR="00203C1D" w:rsidRPr="00B06711" w:rsidRDefault="00203C1D" w:rsidP="00B06711">
      <w:pPr>
        <w:autoSpaceDE w:val="0"/>
        <w:autoSpaceDN w:val="0"/>
        <w:adjustRightInd w:val="0"/>
        <w:rPr>
          <w:rFonts w:ascii="Arial" w:hAnsi="Arial" w:cs="Arial"/>
          <w:sz w:val="20"/>
          <w:szCs w:val="20"/>
        </w:rPr>
      </w:pPr>
    </w:p>
    <w:p w:rsidR="00D3538B" w:rsidRPr="00BC7407" w:rsidRDefault="00D3538B" w:rsidP="00D3538B">
      <w:pPr>
        <w:autoSpaceDE w:val="0"/>
        <w:autoSpaceDN w:val="0"/>
        <w:adjustRightInd w:val="0"/>
        <w:rPr>
          <w:rFonts w:ascii="Arial" w:hAnsi="Arial" w:cs="Arial"/>
          <w:sz w:val="20"/>
          <w:szCs w:val="20"/>
        </w:rPr>
      </w:pP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Please provide the US export commodity classification number (ECCN) </w:t>
      </w: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   used by the manufacturer for each product listed.   </w:t>
      </w:r>
    </w:p>
    <w:p w:rsidR="00D3538B" w:rsidRPr="00BC7407" w:rsidRDefault="00D3538B" w:rsidP="00D3538B">
      <w:pPr>
        <w:autoSpaceDE w:val="0"/>
        <w:autoSpaceDN w:val="0"/>
        <w:adjustRightInd w:val="0"/>
        <w:rPr>
          <w:rFonts w:ascii="Arial" w:hAnsi="Arial" w:cs="Arial"/>
          <w:sz w:val="20"/>
          <w:szCs w:val="20"/>
        </w:rPr>
      </w:pPr>
    </w:p>
    <w:p w:rsidR="00D3538B" w:rsidRPr="00BC7407" w:rsidRDefault="00D3538B" w:rsidP="00D3538B">
      <w:pPr>
        <w:autoSpaceDE w:val="0"/>
        <w:autoSpaceDN w:val="0"/>
        <w:adjustRightInd w:val="0"/>
        <w:rPr>
          <w:rFonts w:ascii="Arial" w:hAnsi="Arial" w:cs="Arial"/>
          <w:sz w:val="20"/>
          <w:szCs w:val="20"/>
        </w:rPr>
      </w:pP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Was this product self-classified or was an official export classification </w:t>
      </w: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   decision obtained from the US Dept of Commerce?  </w:t>
      </w:r>
    </w:p>
    <w:p w:rsidR="00D3538B" w:rsidRPr="00BC7407" w:rsidRDefault="00D3538B" w:rsidP="00D3538B">
      <w:pPr>
        <w:autoSpaceDE w:val="0"/>
        <w:autoSpaceDN w:val="0"/>
        <w:adjustRightInd w:val="0"/>
        <w:rPr>
          <w:rFonts w:ascii="Arial" w:hAnsi="Arial" w:cs="Arial"/>
          <w:sz w:val="20"/>
          <w:szCs w:val="20"/>
        </w:rPr>
      </w:pPr>
    </w:p>
    <w:p w:rsidR="00D3538B" w:rsidRPr="00BC7407" w:rsidRDefault="00D3538B" w:rsidP="00D3538B">
      <w:pPr>
        <w:autoSpaceDE w:val="0"/>
        <w:autoSpaceDN w:val="0"/>
        <w:adjustRightInd w:val="0"/>
        <w:rPr>
          <w:rFonts w:ascii="Arial" w:hAnsi="Arial" w:cs="Arial"/>
          <w:sz w:val="20"/>
          <w:szCs w:val="20"/>
        </w:rPr>
      </w:pP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   If an official export classification decision was obtained from the </w:t>
      </w: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   US Dept of Commerce, please provide a copy of the classification decision </w:t>
      </w: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   documents, or provide the case review (CCATS) number and the results of</w:t>
      </w: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   the review including any 'Comments from Licensing Officer' stated on the</w:t>
      </w: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   CCATS document and associated with this product.  </w:t>
      </w:r>
    </w:p>
    <w:p w:rsidR="00D3538B" w:rsidRPr="00BC7407" w:rsidRDefault="00D3538B" w:rsidP="00D3538B">
      <w:pPr>
        <w:autoSpaceDE w:val="0"/>
        <w:autoSpaceDN w:val="0"/>
        <w:adjustRightInd w:val="0"/>
        <w:rPr>
          <w:rFonts w:ascii="Arial" w:hAnsi="Arial" w:cs="Arial"/>
          <w:sz w:val="20"/>
          <w:szCs w:val="20"/>
        </w:rPr>
      </w:pPr>
    </w:p>
    <w:p w:rsidR="00D3538B" w:rsidRPr="00BC7407" w:rsidRDefault="00D3538B" w:rsidP="00D3538B">
      <w:pPr>
        <w:autoSpaceDE w:val="0"/>
        <w:autoSpaceDN w:val="0"/>
        <w:adjustRightInd w:val="0"/>
        <w:rPr>
          <w:rFonts w:ascii="Arial" w:hAnsi="Arial" w:cs="Arial"/>
          <w:sz w:val="20"/>
          <w:szCs w:val="20"/>
        </w:rPr>
      </w:pPr>
      <w:r w:rsidRPr="00BC7407">
        <w:rPr>
          <w:rFonts w:ascii="Arial" w:hAnsi="Arial" w:cs="Arial"/>
          <w:sz w:val="20"/>
          <w:szCs w:val="20"/>
        </w:rPr>
        <w:t xml:space="preserve">Please indicate if a one-time product review and French import approval was requested from the French DCSSI agency and provide the results of the review.  </w:t>
      </w:r>
    </w:p>
    <w:p w:rsidR="00D3538B" w:rsidRDefault="00D3538B" w:rsidP="00D3538B">
      <w:pPr>
        <w:autoSpaceDE w:val="0"/>
        <w:autoSpaceDN w:val="0"/>
        <w:adjustRightInd w:val="0"/>
        <w:rPr>
          <w:rFonts w:ascii="Arial" w:hAnsi="Arial" w:cs="Arial"/>
          <w:sz w:val="20"/>
          <w:szCs w:val="20"/>
        </w:rPr>
      </w:pPr>
    </w:p>
    <w:p w:rsidR="00D3538B" w:rsidRDefault="00D3538B" w:rsidP="00D3538B">
      <w:pPr>
        <w:pStyle w:val="Heading2"/>
      </w:pPr>
    </w:p>
    <w:p w:rsidR="00D3538B" w:rsidRDefault="00D3538B" w:rsidP="00D3538B">
      <w:pPr>
        <w:pStyle w:val="Heading2"/>
      </w:pPr>
      <w:r>
        <w:t>CRYPTOGRAPHY INFORMATION</w:t>
      </w:r>
    </w:p>
    <w:p w:rsidR="00D3538B" w:rsidRDefault="00D3538B" w:rsidP="00D3538B">
      <w:pPr>
        <w:rPr>
          <w:rFonts w:ascii="Arial" w:hAnsi="Arial"/>
          <w:sz w:val="20"/>
        </w:rPr>
      </w:pPr>
    </w:p>
    <w:p w:rsidR="00D3538B" w:rsidRPr="00BC7407" w:rsidRDefault="00D3538B" w:rsidP="00D3538B">
      <w:pPr>
        <w:rPr>
          <w:rFonts w:ascii="Arial" w:hAnsi="Arial"/>
          <w:sz w:val="20"/>
        </w:rPr>
      </w:pPr>
      <w:r w:rsidRPr="00BC7407">
        <w:rPr>
          <w:rFonts w:ascii="Arial" w:hAnsi="Arial"/>
          <w:sz w:val="20"/>
        </w:rPr>
        <w:t>Please indicate if this product uses cryptography to provide for password protection, authentication, access control or digital signature of the user?  Cryptography is utilized for password protection and authentication.  End users will be unable to access any portion of the product without providing credentials.</w:t>
      </w:r>
    </w:p>
    <w:p w:rsidR="008B7E88" w:rsidRPr="00B81FFF" w:rsidRDefault="008B7E88" w:rsidP="008B7E88">
      <w:pPr>
        <w:rPr>
          <w:rFonts w:ascii="Arial" w:hAnsi="Arial"/>
          <w:sz w:val="20"/>
        </w:rPr>
      </w:pPr>
    </w:p>
    <w:p w:rsidR="008B7E88" w:rsidRPr="008B7E88" w:rsidRDefault="008B7E88" w:rsidP="008B7E88">
      <w:pPr>
        <w:autoSpaceDE w:val="0"/>
        <w:autoSpaceDN w:val="0"/>
        <w:adjustRightInd w:val="0"/>
        <w:rPr>
          <w:rFonts w:ascii="Arial" w:hAnsi="Arial"/>
          <w:color w:val="0000FF"/>
          <w:sz w:val="20"/>
        </w:rPr>
      </w:pPr>
      <w:r w:rsidRPr="008B7E88">
        <w:rPr>
          <w:rFonts w:ascii="Arial" w:hAnsi="Arial"/>
          <w:color w:val="0000FF"/>
          <w:sz w:val="20"/>
        </w:rPr>
        <w:t>Used for: Password Protection, authentication, access control</w:t>
      </w:r>
    </w:p>
    <w:p w:rsidR="00D3538B" w:rsidRPr="00BC7407" w:rsidRDefault="00D3538B" w:rsidP="00D3538B">
      <w:pPr>
        <w:rPr>
          <w:rFonts w:ascii="Arial" w:hAnsi="Arial"/>
          <w:sz w:val="20"/>
        </w:rPr>
      </w:pPr>
    </w:p>
    <w:p w:rsidR="00D3538B" w:rsidRPr="00BC7407" w:rsidRDefault="00D3538B" w:rsidP="00D3538B">
      <w:pPr>
        <w:rPr>
          <w:rFonts w:ascii="Arial" w:hAnsi="Arial"/>
          <w:sz w:val="20"/>
        </w:rPr>
      </w:pPr>
      <w:r w:rsidRPr="00BC7407">
        <w:rPr>
          <w:rFonts w:ascii="Arial" w:hAnsi="Arial"/>
          <w:sz w:val="20"/>
        </w:rPr>
        <w:t xml:space="preserve">Please indicate if cryptography is used for data privacy/confidentiality and if so, explain the purpose or need for privacy?  (e.g.  information security over virtual private network, public networks, other communications, data storage….etc)?  </w:t>
      </w:r>
    </w:p>
    <w:p w:rsidR="00D3538B" w:rsidRPr="00BC7407" w:rsidRDefault="00D3538B" w:rsidP="00D3538B">
      <w:pPr>
        <w:rPr>
          <w:rFonts w:ascii="Arial" w:hAnsi="Arial"/>
          <w:sz w:val="20"/>
        </w:rPr>
      </w:pPr>
    </w:p>
    <w:p w:rsidR="008B7E88" w:rsidRPr="008B7E88" w:rsidRDefault="008B7E88" w:rsidP="008B7E88">
      <w:pPr>
        <w:autoSpaceDE w:val="0"/>
        <w:autoSpaceDN w:val="0"/>
        <w:adjustRightInd w:val="0"/>
        <w:rPr>
          <w:rFonts w:ascii="Arial" w:hAnsi="Arial"/>
          <w:color w:val="0000FF"/>
          <w:sz w:val="20"/>
        </w:rPr>
      </w:pPr>
      <w:r w:rsidRPr="008B7E88">
        <w:rPr>
          <w:rFonts w:ascii="Arial" w:hAnsi="Arial"/>
          <w:color w:val="0000FF"/>
          <w:sz w:val="20"/>
        </w:rPr>
        <w:t>Used for internal storage of encrypted passwords.</w:t>
      </w:r>
    </w:p>
    <w:p w:rsidR="008B7E88" w:rsidRPr="00B81FFF" w:rsidRDefault="008B7E88" w:rsidP="008B7E88">
      <w:pPr>
        <w:rPr>
          <w:rFonts w:ascii="Arial" w:hAnsi="Arial"/>
          <w:sz w:val="20"/>
        </w:rPr>
      </w:pPr>
    </w:p>
    <w:p w:rsidR="00D3538B" w:rsidRPr="00BC7407" w:rsidRDefault="00D3538B" w:rsidP="00D3538B">
      <w:pPr>
        <w:rPr>
          <w:rFonts w:ascii="Arial" w:hAnsi="Arial" w:cs="Arial"/>
          <w:sz w:val="20"/>
          <w:szCs w:val="20"/>
        </w:rPr>
      </w:pPr>
      <w:r w:rsidRPr="00BC7407">
        <w:rPr>
          <w:rFonts w:ascii="Arial" w:hAnsi="Arial"/>
          <w:sz w:val="20"/>
        </w:rPr>
        <w:t>If the crypto capability is used for data privacy/confidentiality please further describe the type of data being encrypted, for example general purpose user data/files, general user communications, limited financial data, data limited to systems and/or network management (</w:t>
      </w:r>
      <w:r w:rsidRPr="00BC7407">
        <w:rPr>
          <w:rFonts w:ascii="Arial" w:hAnsi="Arial" w:cs="Arial"/>
          <w:sz w:val="20"/>
          <w:szCs w:val="20"/>
        </w:rPr>
        <w:t xml:space="preserve">Operations, Administration, Maintenance and Provisioning):  </w:t>
      </w:r>
    </w:p>
    <w:p w:rsidR="00D3538B" w:rsidRPr="00BC7407" w:rsidRDefault="00D3538B" w:rsidP="00D3538B">
      <w:pPr>
        <w:rPr>
          <w:rFonts w:ascii="Arial" w:hAnsi="Arial" w:cs="Arial"/>
          <w:sz w:val="20"/>
          <w:szCs w:val="20"/>
        </w:rPr>
      </w:pPr>
    </w:p>
    <w:p w:rsidR="00D3538B" w:rsidRPr="00BC7407" w:rsidRDefault="00D3538B" w:rsidP="00D3538B">
      <w:pPr>
        <w:rPr>
          <w:rFonts w:ascii="Arial" w:hAnsi="Arial" w:cs="Arial"/>
          <w:sz w:val="20"/>
          <w:szCs w:val="20"/>
        </w:rPr>
      </w:pPr>
      <w:r w:rsidRPr="00BC7407">
        <w:rPr>
          <w:rFonts w:ascii="Arial" w:hAnsi="Arial" w:cs="Arial"/>
          <w:sz w:val="20"/>
          <w:szCs w:val="20"/>
        </w:rPr>
        <w:t>See the previous paragraph.</w:t>
      </w:r>
    </w:p>
    <w:p w:rsidR="00D3538B" w:rsidRPr="00BC7407" w:rsidRDefault="00D3538B" w:rsidP="00D3538B">
      <w:pPr>
        <w:rPr>
          <w:rFonts w:ascii="Arial" w:hAnsi="Arial"/>
          <w:sz w:val="20"/>
        </w:rPr>
      </w:pPr>
    </w:p>
    <w:p w:rsidR="00D3538B" w:rsidRPr="00BC7407" w:rsidRDefault="00D3538B" w:rsidP="00D3538B">
      <w:pPr>
        <w:rPr>
          <w:rFonts w:ascii="Arial" w:hAnsi="Arial"/>
          <w:sz w:val="20"/>
        </w:rPr>
      </w:pPr>
      <w:r w:rsidRPr="00BC7407">
        <w:rPr>
          <w:rFonts w:ascii="Arial" w:hAnsi="Arial"/>
          <w:sz w:val="20"/>
        </w:rPr>
        <w:t>Describe the crypto implementation: the type of algorithm(s), where the crypto was sourced from, key lengths, method of key management including key modulus size, identify crypto functions/parameters exposed to applications, purpose or use of the crypto…etc).</w:t>
      </w:r>
    </w:p>
    <w:p w:rsidR="00D3538B" w:rsidRPr="00BC7407" w:rsidRDefault="00D3538B" w:rsidP="00D3538B">
      <w:pPr>
        <w:rPr>
          <w:rFonts w:ascii="Arial" w:hAnsi="Arial"/>
          <w:sz w:val="20"/>
        </w:rPr>
      </w:pPr>
    </w:p>
    <w:p w:rsidR="00D3538B" w:rsidRPr="00BC7407" w:rsidRDefault="00D3538B" w:rsidP="00D3538B">
      <w:pPr>
        <w:rPr>
          <w:rFonts w:ascii="Arial" w:hAnsi="Arial"/>
          <w:sz w:val="20"/>
        </w:rPr>
      </w:pPr>
      <w:r w:rsidRPr="00BC7407">
        <w:rPr>
          <w:rFonts w:ascii="Arial" w:hAnsi="Arial"/>
          <w:sz w:val="20"/>
        </w:rPr>
        <w:t>The crypto implementation is exclusively SSL, and therefore will incorporate the typical set of SSL ciphers, key sizes and hash algorithms.</w:t>
      </w:r>
    </w:p>
    <w:p w:rsidR="00D3538B" w:rsidRPr="00BC7407" w:rsidRDefault="00D3538B" w:rsidP="00D3538B">
      <w:pPr>
        <w:rPr>
          <w:rFonts w:ascii="Arial" w:hAnsi="Arial"/>
          <w:sz w:val="20"/>
        </w:rPr>
      </w:pPr>
    </w:p>
    <w:p w:rsidR="00D3538B" w:rsidRPr="00BC7407" w:rsidRDefault="00D3538B" w:rsidP="00D3538B">
      <w:pPr>
        <w:rPr>
          <w:rFonts w:ascii="Arial" w:hAnsi="Arial"/>
          <w:sz w:val="20"/>
        </w:rPr>
      </w:pPr>
      <w:r w:rsidRPr="00BC7407">
        <w:rPr>
          <w:rFonts w:ascii="Arial" w:hAnsi="Arial"/>
          <w:sz w:val="20"/>
        </w:rPr>
        <w:lastRenderedPageBreak/>
        <w:t>These include: RSA, EDH, RC4, DES, 3DES, AES, MD5 and SHA1.  The keys sizes for asymmetric ciphers will be the typical sizes (1024 and 2048 bits).  The keys sizes for symmetric ciphers are 128, 168 and 256 bits.</w:t>
      </w:r>
    </w:p>
    <w:p w:rsidR="00D3538B" w:rsidRPr="00BC7407" w:rsidRDefault="00D3538B" w:rsidP="00D3538B">
      <w:pPr>
        <w:rPr>
          <w:rFonts w:ascii="Arial" w:hAnsi="Arial"/>
          <w:sz w:val="20"/>
        </w:rPr>
      </w:pPr>
    </w:p>
    <w:p w:rsidR="00D3538B" w:rsidRPr="00BC7407" w:rsidRDefault="00D3538B" w:rsidP="00D3538B">
      <w:pPr>
        <w:rPr>
          <w:rFonts w:ascii="Arial" w:hAnsi="Arial"/>
          <w:sz w:val="20"/>
        </w:rPr>
      </w:pPr>
    </w:p>
    <w:p w:rsidR="00D3538B" w:rsidRPr="00BC7407" w:rsidRDefault="00D3538B" w:rsidP="00D3538B">
      <w:pPr>
        <w:pStyle w:val="BodyText2"/>
        <w:rPr>
          <w:color w:val="auto"/>
          <w:sz w:val="20"/>
        </w:rPr>
      </w:pPr>
      <w:r w:rsidRPr="00BC7407">
        <w:rPr>
          <w:color w:val="auto"/>
          <w:sz w:val="20"/>
        </w:rPr>
        <w:t>Can the cryptographic capability in this product be used for purposes other than what is intended by the product, such as through a user accessible interface, direct access to a crypto library or other means? If yes please explain. No.</w:t>
      </w:r>
    </w:p>
    <w:p w:rsidR="00D3538B" w:rsidRPr="00BC7407" w:rsidRDefault="00D3538B" w:rsidP="00D3538B">
      <w:pPr>
        <w:rPr>
          <w:rFonts w:ascii="Arial" w:hAnsi="Arial"/>
          <w:sz w:val="20"/>
        </w:rPr>
      </w:pPr>
    </w:p>
    <w:p w:rsidR="00D3538B" w:rsidRPr="00BC7407" w:rsidRDefault="00D3538B" w:rsidP="00D3538B">
      <w:pPr>
        <w:pStyle w:val="BodyText"/>
      </w:pPr>
      <w:r w:rsidRPr="00BC7407">
        <w:t>Can the user easily change the product or cryptography functionality beyond the features of the product? If yes please explain.  No.</w:t>
      </w:r>
    </w:p>
    <w:p w:rsidR="00D3538B" w:rsidRPr="00BC7407" w:rsidRDefault="00D3538B" w:rsidP="00D3538B">
      <w:pPr>
        <w:pStyle w:val="BodyText"/>
      </w:pPr>
    </w:p>
    <w:p w:rsidR="00D3538B" w:rsidRPr="00BC7407" w:rsidRDefault="00D3538B" w:rsidP="00D3538B">
      <w:pPr>
        <w:rPr>
          <w:rFonts w:ascii="Arial" w:hAnsi="Arial"/>
          <w:sz w:val="20"/>
        </w:rPr>
      </w:pPr>
      <w:r w:rsidRPr="00BC7407">
        <w:rPr>
          <w:rFonts w:ascii="Arial" w:hAnsi="Arial"/>
          <w:sz w:val="20"/>
        </w:rPr>
        <w:t>Does the product contain any cryptographic application programming interfaces (e.g., API's specially designed to allow the plug-in or implementation of specific crypto capability(</w:t>
      </w:r>
      <w:proofErr w:type="spellStart"/>
      <w:r w:rsidRPr="00BC7407">
        <w:rPr>
          <w:rFonts w:ascii="Arial" w:hAnsi="Arial"/>
          <w:sz w:val="20"/>
        </w:rPr>
        <w:t>ies</w:t>
      </w:r>
      <w:proofErr w:type="spellEnd"/>
      <w:r w:rsidRPr="00BC7407">
        <w:rPr>
          <w:rFonts w:ascii="Arial" w:hAnsi="Arial"/>
          <w:sz w:val="20"/>
        </w:rPr>
        <w:t>)? If yes please explain.  No.</w:t>
      </w:r>
    </w:p>
    <w:p w:rsidR="00D3538B" w:rsidRPr="00BC7407" w:rsidRDefault="00D3538B" w:rsidP="00D3538B">
      <w:pPr>
        <w:rPr>
          <w:rFonts w:ascii="Arial" w:hAnsi="Arial"/>
          <w:sz w:val="20"/>
        </w:rPr>
      </w:pPr>
    </w:p>
    <w:p w:rsidR="00D3538B" w:rsidRPr="00BC7407" w:rsidRDefault="00D3538B" w:rsidP="00D3538B">
      <w:pPr>
        <w:rPr>
          <w:rFonts w:ascii="Arial" w:hAnsi="Arial"/>
          <w:sz w:val="20"/>
        </w:rPr>
      </w:pP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Does this product provide secure Wide Area Network (WAN),</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Metropolitan Area Network (MAN), Virtual Private Network (VPN), </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satellite, cellular or trunked communications?  No.</w:t>
      </w:r>
    </w:p>
    <w:p w:rsidR="00D3538B" w:rsidRPr="00BB5FD1" w:rsidRDefault="00D3538B" w:rsidP="00D3538B">
      <w:pPr>
        <w:autoSpaceDE w:val="0"/>
        <w:autoSpaceDN w:val="0"/>
        <w:adjustRightInd w:val="0"/>
        <w:rPr>
          <w:rFonts w:ascii="Courier New" w:hAnsi="Courier New" w:cs="Courier New"/>
          <w:color w:val="0000FF"/>
          <w:sz w:val="20"/>
          <w:szCs w:val="20"/>
        </w:rPr>
      </w:pP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If yes, please answer the following 4 questions:</w:t>
      </w:r>
    </w:p>
    <w:p w:rsidR="00D3538B" w:rsidRPr="00BC7407" w:rsidRDefault="00D3538B" w:rsidP="00D3538B">
      <w:pPr>
        <w:autoSpaceDE w:val="0"/>
        <w:autoSpaceDN w:val="0"/>
        <w:adjustRightInd w:val="0"/>
        <w:rPr>
          <w:rFonts w:ascii="Courier New" w:hAnsi="Courier New" w:cs="Courier New"/>
          <w:sz w:val="20"/>
          <w:szCs w:val="20"/>
        </w:rPr>
      </w:pP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1.  Is the aggregate encrypted WAN, MAN, VPN or backhaul throughput </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(includes communications through wireless network elements such as </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gateways, mobile switches, controllers, etc) greater than 90 Mbps?</w:t>
      </w:r>
    </w:p>
    <w:p w:rsidR="00D3538B" w:rsidRPr="00BC7407" w:rsidRDefault="00D3538B" w:rsidP="00D3538B">
      <w:pPr>
        <w:autoSpaceDE w:val="0"/>
        <w:autoSpaceDN w:val="0"/>
        <w:adjustRightInd w:val="0"/>
        <w:rPr>
          <w:rFonts w:ascii="Courier New" w:hAnsi="Courier New" w:cs="Courier New"/>
          <w:sz w:val="20"/>
          <w:szCs w:val="20"/>
        </w:rPr>
      </w:pP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2.  Does the wire (line), cable or fiber</w:t>
      </w:r>
      <w:r w:rsidRPr="00BC7407">
        <w:rPr>
          <w:rFonts w:ascii="Courier New" w:hAnsi="Courier New" w:cs="Courier New"/>
          <w:sz w:val="20"/>
          <w:szCs w:val="20"/>
        </w:rPr>
        <w:noBreakHyphen/>
        <w:t xml:space="preserve">optic WAN, MAN or </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VPN single</w:t>
      </w:r>
      <w:r w:rsidRPr="00BC7407">
        <w:rPr>
          <w:rFonts w:ascii="Courier New" w:hAnsi="Courier New" w:cs="Courier New"/>
          <w:sz w:val="20"/>
          <w:szCs w:val="20"/>
        </w:rPr>
        <w:noBreakHyphen/>
        <w:t>channel input data rate exceed 154 Mbps?</w:t>
      </w:r>
    </w:p>
    <w:p w:rsidR="00D3538B" w:rsidRPr="00BC7407" w:rsidRDefault="00D3538B" w:rsidP="00D3538B">
      <w:pPr>
        <w:autoSpaceDE w:val="0"/>
        <w:autoSpaceDN w:val="0"/>
        <w:adjustRightInd w:val="0"/>
        <w:rPr>
          <w:rFonts w:ascii="Courier New" w:hAnsi="Courier New" w:cs="Courier New"/>
          <w:sz w:val="20"/>
          <w:szCs w:val="20"/>
        </w:rPr>
      </w:pP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3.  </w:t>
      </w:r>
      <w:r w:rsidRPr="00BC7407">
        <w:rPr>
          <w:rFonts w:ascii="Courier New" w:hAnsi="Courier New" w:cs="Courier New"/>
          <w:sz w:val="20"/>
          <w:szCs w:val="20"/>
          <w:lang w:bidi="he-IL"/>
        </w:rPr>
        <w:t xml:space="preserve">Does the media (voice/video/data) encryption or centralized </w:t>
      </w:r>
      <w:r w:rsidRPr="00BC7407">
        <w:rPr>
          <w:rFonts w:ascii="Courier New" w:hAnsi="Courier New" w:cs="Courier New"/>
          <w:sz w:val="20"/>
          <w:szCs w:val="20"/>
          <w:lang w:bidi="he-IL"/>
        </w:rPr>
        <w:br/>
        <w:t xml:space="preserve">    key management support more than 250 concurrent encrypted </w:t>
      </w:r>
      <w:r w:rsidRPr="00BC7407">
        <w:rPr>
          <w:rFonts w:ascii="Courier New" w:hAnsi="Courier New" w:cs="Courier New"/>
          <w:sz w:val="20"/>
          <w:szCs w:val="20"/>
          <w:lang w:bidi="he-IL"/>
        </w:rPr>
        <w:br/>
        <w:t xml:space="preserve">    data channels, or support encrypted signaling to more than </w:t>
      </w:r>
      <w:r w:rsidRPr="00BC7407">
        <w:rPr>
          <w:rFonts w:ascii="Courier New" w:hAnsi="Courier New" w:cs="Courier New"/>
          <w:sz w:val="20"/>
          <w:szCs w:val="20"/>
          <w:lang w:bidi="he-IL"/>
        </w:rPr>
        <w:br/>
        <w:t xml:space="preserve">    1,000 endpoints, for digital packet telephony/media (voice/</w:t>
      </w:r>
      <w:r w:rsidRPr="00BC7407">
        <w:rPr>
          <w:rFonts w:ascii="Courier New" w:hAnsi="Courier New" w:cs="Courier New"/>
          <w:sz w:val="20"/>
          <w:szCs w:val="20"/>
          <w:lang w:bidi="he-IL"/>
        </w:rPr>
        <w:br/>
        <w:t xml:space="preserve">    video/data) over internet protocol communications?</w:t>
      </w:r>
    </w:p>
    <w:p w:rsidR="00D3538B" w:rsidRPr="00BC7407" w:rsidRDefault="00D3538B" w:rsidP="00D3538B">
      <w:pPr>
        <w:autoSpaceDE w:val="0"/>
        <w:autoSpaceDN w:val="0"/>
        <w:adjustRightInd w:val="0"/>
        <w:rPr>
          <w:rFonts w:ascii="Courier New" w:hAnsi="Courier New" w:cs="Courier New"/>
          <w:sz w:val="20"/>
          <w:szCs w:val="20"/>
        </w:rPr>
      </w:pP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4.  Does the air</w:t>
      </w:r>
      <w:r w:rsidRPr="00BC7407">
        <w:rPr>
          <w:rFonts w:ascii="Courier New" w:hAnsi="Courier New" w:cs="Courier New"/>
          <w:sz w:val="20"/>
          <w:szCs w:val="20"/>
        </w:rPr>
        <w:noBreakHyphen/>
        <w:t xml:space="preserve">interface coverage (e.g., through base stations, access points </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to mesh networks, bridges, etc.) exceed 1,000 meters, where any of the </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following applies?</w:t>
      </w:r>
    </w:p>
    <w:p w:rsidR="00D3538B" w:rsidRPr="00BC7407" w:rsidRDefault="00D3538B" w:rsidP="00D3538B">
      <w:pPr>
        <w:autoSpaceDE w:val="0"/>
        <w:autoSpaceDN w:val="0"/>
        <w:adjustRightInd w:val="0"/>
        <w:rPr>
          <w:rFonts w:ascii="Courier New" w:hAnsi="Courier New" w:cs="Courier New"/>
          <w:sz w:val="20"/>
          <w:szCs w:val="20"/>
        </w:rPr>
      </w:pP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i.  Maximum data rates exceed 10 Mbps (at operating ranges </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beyond 1,000 meters); or</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ii. Maximum number of concurrent full</w:t>
      </w:r>
      <w:r w:rsidRPr="00BC7407">
        <w:rPr>
          <w:rFonts w:ascii="Courier New" w:hAnsi="Courier New" w:cs="Courier New"/>
          <w:sz w:val="20"/>
          <w:szCs w:val="20"/>
        </w:rPr>
        <w:noBreakHyphen/>
        <w:t xml:space="preserve">duplex voice channels </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exceed 30 ; or</w:t>
      </w:r>
    </w:p>
    <w:p w:rsidR="00D3538B" w:rsidRPr="00BC7407" w:rsidRDefault="00D3538B" w:rsidP="00D3538B">
      <w:pPr>
        <w:autoSpaceDE w:val="0"/>
        <w:autoSpaceDN w:val="0"/>
        <w:adjustRightInd w:val="0"/>
        <w:rPr>
          <w:rFonts w:ascii="Courier New" w:hAnsi="Courier New" w:cs="Courier New"/>
          <w:sz w:val="20"/>
          <w:szCs w:val="20"/>
        </w:rPr>
      </w:pPr>
      <w:r w:rsidRPr="00BC7407">
        <w:rPr>
          <w:rFonts w:ascii="Courier New" w:hAnsi="Courier New" w:cs="Courier New"/>
          <w:sz w:val="20"/>
          <w:szCs w:val="20"/>
        </w:rPr>
        <w:t xml:space="preserve">    </w:t>
      </w:r>
      <w:proofErr w:type="spellStart"/>
      <w:r w:rsidRPr="00BC7407">
        <w:rPr>
          <w:rFonts w:ascii="Courier New" w:hAnsi="Courier New" w:cs="Courier New"/>
          <w:sz w:val="20"/>
          <w:szCs w:val="20"/>
        </w:rPr>
        <w:t>iii.Substantial</w:t>
      </w:r>
      <w:proofErr w:type="spellEnd"/>
      <w:r w:rsidRPr="00BC7407">
        <w:rPr>
          <w:rFonts w:ascii="Courier New" w:hAnsi="Courier New" w:cs="Courier New"/>
          <w:sz w:val="20"/>
          <w:szCs w:val="20"/>
        </w:rPr>
        <w:t xml:space="preserve"> support is required for installation or use</w:t>
      </w:r>
    </w:p>
    <w:p w:rsidR="00D3538B" w:rsidRDefault="00D3538B" w:rsidP="00D3538B">
      <w:pPr>
        <w:tabs>
          <w:tab w:val="num" w:pos="1080"/>
        </w:tabs>
        <w:spacing w:before="100" w:beforeAutospacing="1" w:after="100" w:afterAutospacing="1"/>
        <w:ind w:left="1080" w:hanging="360"/>
        <w:rPr>
          <w:rFonts w:ascii="Arial" w:hAnsi="Arial"/>
          <w:sz w:val="20"/>
        </w:rPr>
      </w:pPr>
    </w:p>
    <w:p w:rsidR="00D3538B" w:rsidRDefault="00D3538B" w:rsidP="00523B3D">
      <w:pPr>
        <w:pStyle w:val="Heading2"/>
        <w:rPr>
          <w:color w:val="0000FF"/>
        </w:rPr>
      </w:pPr>
    </w:p>
    <w:p w:rsidR="00D3538B" w:rsidRDefault="00D3538B" w:rsidP="00523B3D">
      <w:pPr>
        <w:pStyle w:val="Heading2"/>
        <w:rPr>
          <w:color w:val="0000FF"/>
        </w:rPr>
      </w:pPr>
    </w:p>
    <w:p w:rsidR="0077253B" w:rsidRDefault="0077253B" w:rsidP="00523B3D">
      <w:pPr>
        <w:tabs>
          <w:tab w:val="num" w:pos="1080"/>
        </w:tabs>
        <w:spacing w:before="100" w:beforeAutospacing="1" w:after="100" w:afterAutospacing="1"/>
        <w:rPr>
          <w:rFonts w:ascii="Arial" w:hAnsi="Arial"/>
          <w:sz w:val="20"/>
        </w:rPr>
      </w:pPr>
    </w:p>
    <w:p w:rsidR="00151104" w:rsidRDefault="00151104">
      <w:pPr>
        <w:pStyle w:val="Heading2"/>
      </w:pPr>
      <w:r>
        <w:t>DISTRIBUTION INFORMATION</w:t>
      </w:r>
    </w:p>
    <w:p w:rsidR="00151104" w:rsidRDefault="00151104">
      <w:pPr>
        <w:rPr>
          <w:rFonts w:ascii="Arial" w:hAnsi="Arial"/>
          <w:sz w:val="20"/>
        </w:rPr>
      </w:pPr>
    </w:p>
    <w:p w:rsidR="00151104" w:rsidRDefault="00151104">
      <w:pPr>
        <w:rPr>
          <w:rFonts w:ascii="Arial" w:hAnsi="Arial"/>
          <w:sz w:val="20"/>
        </w:rPr>
      </w:pPr>
      <w:r>
        <w:rPr>
          <w:rFonts w:ascii="Arial" w:hAnsi="Arial"/>
          <w:sz w:val="20"/>
        </w:rPr>
        <w:t>Estimated product release date</w:t>
      </w:r>
      <w:r w:rsidRPr="003D1C54">
        <w:rPr>
          <w:rFonts w:ascii="Arial" w:hAnsi="Arial"/>
          <w:sz w:val="20"/>
        </w:rPr>
        <w:t>:</w:t>
      </w:r>
      <w:r w:rsidR="00A82FFF" w:rsidRPr="003D1C54">
        <w:rPr>
          <w:rFonts w:ascii="Arial" w:hAnsi="Arial"/>
          <w:sz w:val="20"/>
        </w:rPr>
        <w:t xml:space="preserve">  </w:t>
      </w:r>
      <w:r w:rsidR="00053447">
        <w:rPr>
          <w:rFonts w:ascii="Arial" w:hAnsi="Arial"/>
          <w:color w:val="0000FF"/>
          <w:sz w:val="20"/>
        </w:rPr>
        <w:t>Sep</w:t>
      </w:r>
      <w:r w:rsidR="00BC7407" w:rsidRPr="003D1C54">
        <w:rPr>
          <w:rFonts w:ascii="Arial" w:hAnsi="Arial"/>
          <w:color w:val="0000FF"/>
          <w:sz w:val="20"/>
        </w:rPr>
        <w:t>,</w:t>
      </w:r>
      <w:r w:rsidR="00A82FFF" w:rsidRPr="003D1C54">
        <w:rPr>
          <w:rFonts w:ascii="Arial" w:hAnsi="Arial"/>
          <w:color w:val="0000FF"/>
          <w:sz w:val="20"/>
        </w:rPr>
        <w:t xml:space="preserve"> 201</w:t>
      </w:r>
      <w:r w:rsidR="000E30D2" w:rsidRPr="003D1C54">
        <w:rPr>
          <w:rFonts w:ascii="Arial" w:hAnsi="Arial"/>
          <w:color w:val="0000FF"/>
          <w:sz w:val="20"/>
        </w:rPr>
        <w:t>2</w:t>
      </w:r>
      <w:r w:rsidR="00A82FFF" w:rsidRPr="003D1C54">
        <w:rPr>
          <w:rFonts w:ascii="Arial" w:hAnsi="Arial"/>
          <w:color w:val="0000FF"/>
          <w:sz w:val="20"/>
        </w:rPr>
        <w:t>.</w:t>
      </w:r>
      <w:r w:rsidR="00A82FFF">
        <w:rPr>
          <w:rFonts w:ascii="Arial" w:hAnsi="Arial"/>
          <w:sz w:val="20"/>
        </w:rPr>
        <w:t xml:space="preserve"> </w:t>
      </w:r>
    </w:p>
    <w:p w:rsidR="00151104" w:rsidRDefault="00151104">
      <w:pPr>
        <w:rPr>
          <w:rFonts w:ascii="Arial" w:hAnsi="Arial"/>
          <w:sz w:val="20"/>
        </w:rPr>
      </w:pPr>
    </w:p>
    <w:p w:rsidR="00151104" w:rsidRPr="00BC7407" w:rsidRDefault="00151104">
      <w:pPr>
        <w:pStyle w:val="BodyText"/>
      </w:pPr>
      <w:r w:rsidRPr="00BC7407">
        <w:t>How do we plan to distribute the product? As a bundle? Through what channel? Electronic download?</w:t>
      </w:r>
    </w:p>
    <w:p w:rsidR="004D15E4" w:rsidRPr="00BC7407" w:rsidRDefault="004D15E4">
      <w:pPr>
        <w:pStyle w:val="BodyText"/>
      </w:pPr>
    </w:p>
    <w:p w:rsidR="00AA7114" w:rsidRPr="00AB2E26" w:rsidRDefault="00DB5239">
      <w:pPr>
        <w:pStyle w:val="BodyText"/>
        <w:rPr>
          <w:rFonts w:cs="Times New Roman"/>
          <w:color w:val="0000FF"/>
        </w:rPr>
      </w:pPr>
      <w:r w:rsidRPr="00AB2E26">
        <w:rPr>
          <w:rFonts w:cs="Times New Roman"/>
          <w:color w:val="0000FF"/>
        </w:rPr>
        <w:t>The first release will be an electronic d</w:t>
      </w:r>
      <w:r w:rsidR="004D15E4" w:rsidRPr="00AB2E26">
        <w:rPr>
          <w:rFonts w:cs="Times New Roman"/>
          <w:color w:val="0000FF"/>
        </w:rPr>
        <w:t>ownload</w:t>
      </w:r>
      <w:r w:rsidR="00C87EF7" w:rsidRPr="00AB2E26">
        <w:rPr>
          <w:rFonts w:cs="Times New Roman"/>
          <w:color w:val="0000FF"/>
        </w:rPr>
        <w:t xml:space="preserve"> on hp.com</w:t>
      </w:r>
      <w:r w:rsidR="00AB2E26">
        <w:rPr>
          <w:rFonts w:cs="Times New Roman"/>
          <w:color w:val="0000FF"/>
        </w:rPr>
        <w:t xml:space="preserve"> and vwmare.com</w:t>
      </w:r>
      <w:r w:rsidR="00C87EF7" w:rsidRPr="00AB2E26">
        <w:rPr>
          <w:rFonts w:cs="Times New Roman"/>
          <w:color w:val="0000FF"/>
        </w:rPr>
        <w:t xml:space="preserve">.  </w:t>
      </w:r>
    </w:p>
    <w:p w:rsidR="00AB2E26" w:rsidRPr="00AB2E26" w:rsidRDefault="00C87EF7">
      <w:pPr>
        <w:pStyle w:val="BodyText"/>
        <w:rPr>
          <w:rFonts w:cs="Times New Roman"/>
          <w:color w:val="0000FF"/>
        </w:rPr>
      </w:pPr>
      <w:r w:rsidRPr="00AB2E26">
        <w:rPr>
          <w:rFonts w:cs="Times New Roman"/>
          <w:color w:val="0000FF"/>
        </w:rPr>
        <w:t>Future releases of the product will continue to be an electronic download and the product</w:t>
      </w:r>
      <w:r w:rsidR="00AB2E26">
        <w:rPr>
          <w:rFonts w:cs="Times New Roman"/>
          <w:color w:val="0000FF"/>
        </w:rPr>
        <w:t>.</w:t>
      </w:r>
    </w:p>
    <w:p w:rsidR="004D15E4" w:rsidRPr="00BC7407" w:rsidRDefault="00C87EF7">
      <w:pPr>
        <w:pStyle w:val="BodyText"/>
      </w:pPr>
      <w:r w:rsidRPr="00BC7407">
        <w:lastRenderedPageBreak/>
        <w:t>.</w:t>
      </w:r>
    </w:p>
    <w:p w:rsidR="00151104" w:rsidRPr="00BC7407" w:rsidRDefault="00151104">
      <w:pPr>
        <w:rPr>
          <w:rFonts w:ascii="Arial" w:hAnsi="Arial"/>
          <w:sz w:val="20"/>
        </w:rPr>
      </w:pPr>
    </w:p>
    <w:p w:rsidR="00151104" w:rsidRPr="00BC7407" w:rsidRDefault="00151104">
      <w:pPr>
        <w:rPr>
          <w:rFonts w:ascii="Arial" w:hAnsi="Arial"/>
          <w:sz w:val="20"/>
        </w:rPr>
      </w:pPr>
      <w:r w:rsidRPr="00BC7407">
        <w:rPr>
          <w:rFonts w:ascii="Arial" w:hAnsi="Arial"/>
          <w:sz w:val="20"/>
        </w:rPr>
        <w:t>Is the product generally available to the public by being sold, without restriction, from stock at retail selling points? (Yes/No)</w:t>
      </w:r>
      <w:r w:rsidR="00523B3D" w:rsidRPr="00BC7407">
        <w:rPr>
          <w:rFonts w:ascii="Arial" w:hAnsi="Arial"/>
          <w:sz w:val="20"/>
        </w:rPr>
        <w:t xml:space="preserve"> No</w:t>
      </w:r>
    </w:p>
    <w:p w:rsidR="00151104" w:rsidRPr="00BC7407" w:rsidRDefault="00151104">
      <w:pPr>
        <w:ind w:left="720"/>
        <w:rPr>
          <w:rFonts w:ascii="Arial" w:hAnsi="Arial"/>
          <w:sz w:val="20"/>
        </w:rPr>
      </w:pPr>
      <w:r w:rsidRPr="00BC7407">
        <w:rPr>
          <w:rFonts w:ascii="Arial" w:hAnsi="Arial"/>
          <w:sz w:val="20"/>
        </w:rPr>
        <w:t>If yes, through which of the following means:</w:t>
      </w:r>
    </w:p>
    <w:p w:rsidR="00151104" w:rsidRPr="00BC7407" w:rsidRDefault="00151104">
      <w:pPr>
        <w:numPr>
          <w:ilvl w:val="0"/>
          <w:numId w:val="12"/>
        </w:numPr>
        <w:rPr>
          <w:rFonts w:ascii="Arial" w:hAnsi="Arial"/>
          <w:sz w:val="20"/>
        </w:rPr>
      </w:pPr>
      <w:r w:rsidRPr="00BC7407">
        <w:rPr>
          <w:rFonts w:ascii="Arial" w:hAnsi="Arial"/>
          <w:sz w:val="20"/>
        </w:rPr>
        <w:t>Over the counter transactions</w:t>
      </w:r>
    </w:p>
    <w:p w:rsidR="00151104" w:rsidRPr="00BC7407" w:rsidRDefault="00151104">
      <w:pPr>
        <w:numPr>
          <w:ilvl w:val="0"/>
          <w:numId w:val="12"/>
        </w:numPr>
        <w:rPr>
          <w:rFonts w:ascii="Arial" w:hAnsi="Arial"/>
          <w:sz w:val="20"/>
        </w:rPr>
      </w:pPr>
      <w:r w:rsidRPr="00BC7407">
        <w:rPr>
          <w:rFonts w:ascii="Arial" w:hAnsi="Arial"/>
          <w:sz w:val="20"/>
        </w:rPr>
        <w:t>Mail order transactions</w:t>
      </w:r>
    </w:p>
    <w:p w:rsidR="00151104" w:rsidRPr="00BC7407" w:rsidRDefault="00151104">
      <w:pPr>
        <w:numPr>
          <w:ilvl w:val="0"/>
          <w:numId w:val="12"/>
        </w:numPr>
        <w:rPr>
          <w:rFonts w:ascii="Arial" w:hAnsi="Arial"/>
          <w:sz w:val="20"/>
        </w:rPr>
      </w:pPr>
      <w:r w:rsidRPr="00BC7407">
        <w:rPr>
          <w:rFonts w:ascii="Arial" w:hAnsi="Arial"/>
          <w:sz w:val="20"/>
        </w:rPr>
        <w:t>Electronic transactions</w:t>
      </w:r>
    </w:p>
    <w:p w:rsidR="00151104" w:rsidRPr="00BC7407" w:rsidRDefault="00151104">
      <w:pPr>
        <w:numPr>
          <w:ilvl w:val="0"/>
          <w:numId w:val="12"/>
        </w:numPr>
        <w:rPr>
          <w:rFonts w:ascii="Arial" w:hAnsi="Arial"/>
          <w:sz w:val="20"/>
        </w:rPr>
      </w:pPr>
      <w:r w:rsidRPr="00BC7407">
        <w:rPr>
          <w:rFonts w:ascii="Arial" w:hAnsi="Arial"/>
          <w:sz w:val="20"/>
        </w:rPr>
        <w:t>Telephone call transactions</w:t>
      </w:r>
    </w:p>
    <w:p w:rsidR="00151104" w:rsidRPr="00BC7407" w:rsidRDefault="00151104">
      <w:pPr>
        <w:ind w:left="720"/>
        <w:rPr>
          <w:rFonts w:ascii="Arial" w:hAnsi="Arial"/>
          <w:sz w:val="20"/>
        </w:rPr>
      </w:pPr>
    </w:p>
    <w:p w:rsidR="00151104" w:rsidRPr="00BC7407" w:rsidRDefault="00151104">
      <w:pPr>
        <w:rPr>
          <w:rFonts w:ascii="Arial" w:hAnsi="Arial"/>
          <w:sz w:val="20"/>
        </w:rPr>
      </w:pPr>
      <w:r w:rsidRPr="00BC7407">
        <w:rPr>
          <w:rFonts w:ascii="Arial" w:hAnsi="Arial"/>
          <w:sz w:val="20"/>
        </w:rPr>
        <w:t>Is the product designed for installation by the user without further substantial support by the supplier?</w:t>
      </w:r>
    </w:p>
    <w:p w:rsidR="004D15E4" w:rsidRPr="00BC7407" w:rsidRDefault="004D15E4">
      <w:pPr>
        <w:rPr>
          <w:rFonts w:ascii="Arial" w:hAnsi="Arial"/>
          <w:sz w:val="20"/>
        </w:rPr>
      </w:pPr>
    </w:p>
    <w:p w:rsidR="004D15E4" w:rsidRPr="00BC7407" w:rsidRDefault="004D15E4">
      <w:pPr>
        <w:rPr>
          <w:rFonts w:ascii="Arial" w:hAnsi="Arial"/>
          <w:sz w:val="20"/>
        </w:rPr>
      </w:pPr>
      <w:r w:rsidRPr="00BC7407">
        <w:rPr>
          <w:rFonts w:ascii="Arial" w:hAnsi="Arial"/>
          <w:sz w:val="20"/>
        </w:rPr>
        <w:t>Yes</w:t>
      </w:r>
      <w:r w:rsidR="00C8420E" w:rsidRPr="00BC7407">
        <w:rPr>
          <w:rFonts w:ascii="Arial" w:hAnsi="Arial"/>
          <w:sz w:val="20"/>
        </w:rPr>
        <w:t>. HP is offering technical support services.</w:t>
      </w:r>
    </w:p>
    <w:p w:rsidR="00151104" w:rsidRPr="00BC7407" w:rsidRDefault="00151104">
      <w:pPr>
        <w:ind w:left="720"/>
        <w:rPr>
          <w:rFonts w:ascii="Arial" w:hAnsi="Arial"/>
          <w:sz w:val="20"/>
        </w:rPr>
      </w:pPr>
    </w:p>
    <w:p w:rsidR="00151104" w:rsidRPr="00BC7407" w:rsidRDefault="00151104">
      <w:pPr>
        <w:rPr>
          <w:rFonts w:ascii="Arial" w:hAnsi="Arial"/>
          <w:sz w:val="20"/>
        </w:rPr>
      </w:pPr>
      <w:r w:rsidRPr="00BC7407">
        <w:rPr>
          <w:rFonts w:ascii="Arial" w:hAnsi="Arial"/>
          <w:sz w:val="20"/>
        </w:rPr>
        <w:t>Does HP intend to share the source code with anyone outside the US, either within HP or outside HP?</w:t>
      </w:r>
    </w:p>
    <w:p w:rsidR="00151104" w:rsidRPr="00BC7407" w:rsidRDefault="00151104">
      <w:pPr>
        <w:ind w:left="720"/>
        <w:rPr>
          <w:rFonts w:ascii="Arial" w:hAnsi="Arial"/>
          <w:sz w:val="20"/>
        </w:rPr>
      </w:pPr>
      <w:r w:rsidRPr="00BC7407">
        <w:rPr>
          <w:rFonts w:ascii="Arial" w:hAnsi="Arial"/>
          <w:sz w:val="20"/>
        </w:rPr>
        <w:t>If yes, explain.</w:t>
      </w:r>
    </w:p>
    <w:p w:rsidR="004D15E4" w:rsidRPr="00BC7407" w:rsidRDefault="004D15E4" w:rsidP="004D15E4">
      <w:pPr>
        <w:rPr>
          <w:rFonts w:ascii="Arial" w:hAnsi="Arial"/>
          <w:sz w:val="20"/>
        </w:rPr>
      </w:pPr>
    </w:p>
    <w:p w:rsidR="00C8420E" w:rsidRPr="00BC7407" w:rsidRDefault="00D24D8A" w:rsidP="004D15E4">
      <w:pPr>
        <w:rPr>
          <w:rFonts w:ascii="Arial" w:hAnsi="Arial"/>
          <w:sz w:val="20"/>
        </w:rPr>
      </w:pPr>
      <w:r w:rsidRPr="00BC7407">
        <w:rPr>
          <w:rFonts w:ascii="Arial" w:hAnsi="Arial"/>
          <w:sz w:val="20"/>
        </w:rPr>
        <w:t>No</w:t>
      </w:r>
    </w:p>
    <w:p w:rsidR="00151104" w:rsidRPr="00BC7407" w:rsidRDefault="00151104">
      <w:pPr>
        <w:ind w:left="720"/>
        <w:rPr>
          <w:rFonts w:ascii="Arial" w:hAnsi="Arial"/>
          <w:sz w:val="20"/>
        </w:rPr>
      </w:pPr>
    </w:p>
    <w:p w:rsidR="00151104" w:rsidRPr="00BC7407" w:rsidRDefault="00151104">
      <w:pPr>
        <w:rPr>
          <w:rFonts w:ascii="Arial" w:hAnsi="Arial"/>
          <w:sz w:val="20"/>
        </w:rPr>
      </w:pPr>
      <w:r w:rsidRPr="00BC7407">
        <w:rPr>
          <w:rFonts w:ascii="Arial" w:hAnsi="Arial"/>
          <w:sz w:val="20"/>
        </w:rPr>
        <w:t>From where do you intend to distribute the product?</w:t>
      </w:r>
    </w:p>
    <w:p w:rsidR="00151104" w:rsidRPr="00BC7407" w:rsidRDefault="00151104">
      <w:pPr>
        <w:numPr>
          <w:ilvl w:val="0"/>
          <w:numId w:val="8"/>
        </w:numPr>
        <w:rPr>
          <w:rFonts w:ascii="Arial" w:hAnsi="Arial"/>
          <w:sz w:val="20"/>
        </w:rPr>
      </w:pPr>
      <w:r w:rsidRPr="00BC7407">
        <w:rPr>
          <w:rFonts w:ascii="Arial" w:hAnsi="Arial"/>
          <w:sz w:val="20"/>
        </w:rPr>
        <w:t>worldwide</w:t>
      </w:r>
    </w:p>
    <w:p w:rsidR="00151104" w:rsidRPr="00BC7407" w:rsidRDefault="00151104">
      <w:pPr>
        <w:numPr>
          <w:ilvl w:val="0"/>
          <w:numId w:val="8"/>
        </w:numPr>
        <w:rPr>
          <w:rFonts w:ascii="Arial" w:hAnsi="Arial"/>
          <w:sz w:val="20"/>
        </w:rPr>
      </w:pPr>
      <w:r w:rsidRPr="00BC7407">
        <w:rPr>
          <w:rFonts w:ascii="Arial" w:hAnsi="Arial"/>
          <w:sz w:val="20"/>
        </w:rPr>
        <w:t>limited countries (specify)</w:t>
      </w:r>
    </w:p>
    <w:p w:rsidR="00151104" w:rsidRPr="00BC7407" w:rsidRDefault="00151104">
      <w:pPr>
        <w:numPr>
          <w:ilvl w:val="0"/>
          <w:numId w:val="8"/>
        </w:numPr>
        <w:rPr>
          <w:rFonts w:ascii="Arial" w:hAnsi="Arial"/>
          <w:sz w:val="20"/>
        </w:rPr>
      </w:pPr>
      <w:r w:rsidRPr="00BC7407">
        <w:rPr>
          <w:rFonts w:ascii="Arial" w:hAnsi="Arial"/>
          <w:sz w:val="20"/>
        </w:rPr>
        <w:t>U.S. only</w:t>
      </w:r>
    </w:p>
    <w:p w:rsidR="00151104" w:rsidRPr="00BC7407" w:rsidRDefault="004D15E4" w:rsidP="004D15E4">
      <w:pPr>
        <w:rPr>
          <w:rFonts w:ascii="Arial" w:hAnsi="Arial"/>
          <w:sz w:val="20"/>
        </w:rPr>
      </w:pPr>
      <w:r w:rsidRPr="00BC7407">
        <w:rPr>
          <w:rFonts w:ascii="Arial" w:hAnsi="Arial"/>
          <w:sz w:val="20"/>
        </w:rPr>
        <w:t>Worldwide</w:t>
      </w:r>
    </w:p>
    <w:p w:rsidR="004D15E4" w:rsidRPr="00BC7407" w:rsidRDefault="004D15E4" w:rsidP="004D15E4">
      <w:pPr>
        <w:rPr>
          <w:rFonts w:ascii="Arial" w:hAnsi="Arial"/>
          <w:sz w:val="20"/>
        </w:rPr>
      </w:pPr>
    </w:p>
    <w:p w:rsidR="00151104" w:rsidRPr="00BC7407" w:rsidRDefault="00151104">
      <w:pPr>
        <w:rPr>
          <w:rFonts w:ascii="Arial" w:hAnsi="Arial"/>
          <w:sz w:val="20"/>
        </w:rPr>
      </w:pPr>
      <w:r w:rsidRPr="00BC7407">
        <w:rPr>
          <w:rFonts w:ascii="Arial" w:hAnsi="Arial"/>
          <w:sz w:val="20"/>
        </w:rPr>
        <w:t>Where do you intend to import this product?</w:t>
      </w:r>
    </w:p>
    <w:p w:rsidR="00151104" w:rsidRPr="00BC7407" w:rsidRDefault="00151104">
      <w:pPr>
        <w:numPr>
          <w:ilvl w:val="0"/>
          <w:numId w:val="7"/>
        </w:numPr>
        <w:rPr>
          <w:rFonts w:ascii="Arial" w:hAnsi="Arial"/>
          <w:sz w:val="20"/>
        </w:rPr>
      </w:pPr>
      <w:r w:rsidRPr="00BC7407">
        <w:rPr>
          <w:rFonts w:ascii="Arial" w:hAnsi="Arial"/>
          <w:sz w:val="20"/>
        </w:rPr>
        <w:t>worldwide</w:t>
      </w:r>
    </w:p>
    <w:p w:rsidR="00151104" w:rsidRPr="00BC7407" w:rsidRDefault="00151104">
      <w:pPr>
        <w:numPr>
          <w:ilvl w:val="0"/>
          <w:numId w:val="7"/>
        </w:numPr>
        <w:rPr>
          <w:rFonts w:ascii="Arial" w:hAnsi="Arial"/>
          <w:sz w:val="20"/>
        </w:rPr>
      </w:pPr>
      <w:r w:rsidRPr="00BC7407">
        <w:rPr>
          <w:rFonts w:ascii="Arial" w:hAnsi="Arial"/>
          <w:sz w:val="20"/>
        </w:rPr>
        <w:t>limited countries (specify)</w:t>
      </w:r>
    </w:p>
    <w:p w:rsidR="004D15E4" w:rsidRPr="00BC7407" w:rsidRDefault="004D15E4" w:rsidP="004D15E4">
      <w:pPr>
        <w:rPr>
          <w:rFonts w:ascii="Arial" w:hAnsi="Arial"/>
          <w:sz w:val="20"/>
        </w:rPr>
      </w:pPr>
    </w:p>
    <w:p w:rsidR="004D15E4" w:rsidRPr="00BC7407" w:rsidRDefault="004D15E4" w:rsidP="004D15E4">
      <w:pPr>
        <w:rPr>
          <w:rFonts w:ascii="Arial" w:hAnsi="Arial"/>
          <w:sz w:val="20"/>
        </w:rPr>
      </w:pPr>
      <w:r w:rsidRPr="00BC7407">
        <w:rPr>
          <w:rFonts w:ascii="Arial" w:hAnsi="Arial"/>
          <w:sz w:val="20"/>
        </w:rPr>
        <w:t>Worldwide</w:t>
      </w:r>
    </w:p>
    <w:p w:rsidR="00151104" w:rsidRPr="00BC7407" w:rsidRDefault="00151104">
      <w:pPr>
        <w:rPr>
          <w:rFonts w:ascii="Arial" w:hAnsi="Arial"/>
          <w:sz w:val="20"/>
        </w:rPr>
      </w:pPr>
    </w:p>
    <w:p w:rsidR="00151104" w:rsidRPr="00BC7407" w:rsidRDefault="00151104">
      <w:pPr>
        <w:rPr>
          <w:rFonts w:ascii="Arial" w:hAnsi="Arial"/>
          <w:sz w:val="20"/>
        </w:rPr>
      </w:pPr>
      <w:r w:rsidRPr="00BC7407">
        <w:rPr>
          <w:rFonts w:ascii="Arial" w:hAnsi="Arial"/>
          <w:sz w:val="20"/>
        </w:rPr>
        <w:t>Do you intend to sell or distribute in France?</w:t>
      </w:r>
    </w:p>
    <w:p w:rsidR="004D15E4" w:rsidRPr="00BC7407" w:rsidRDefault="004D15E4">
      <w:pPr>
        <w:rPr>
          <w:rFonts w:ascii="Arial" w:hAnsi="Arial"/>
          <w:sz w:val="20"/>
        </w:rPr>
      </w:pPr>
    </w:p>
    <w:p w:rsidR="004D15E4" w:rsidRPr="00BC7407" w:rsidRDefault="004D15E4">
      <w:pPr>
        <w:rPr>
          <w:rFonts w:ascii="Arial" w:hAnsi="Arial"/>
          <w:sz w:val="20"/>
        </w:rPr>
      </w:pPr>
      <w:r w:rsidRPr="00BC7407">
        <w:rPr>
          <w:rFonts w:ascii="Arial" w:hAnsi="Arial"/>
          <w:sz w:val="20"/>
        </w:rPr>
        <w:t>Yes</w:t>
      </w:r>
    </w:p>
    <w:p w:rsidR="00151104" w:rsidRDefault="00151104">
      <w:pPr>
        <w:rPr>
          <w:rFonts w:ascii="Arial" w:hAnsi="Arial"/>
          <w:sz w:val="20"/>
        </w:rPr>
      </w:pPr>
    </w:p>
    <w:p w:rsidR="00151104" w:rsidRDefault="00151104">
      <w:pPr>
        <w:rPr>
          <w:rFonts w:ascii="Arial" w:hAnsi="Arial"/>
          <w:sz w:val="20"/>
        </w:rPr>
      </w:pPr>
    </w:p>
    <w:p w:rsidR="00151104" w:rsidRDefault="00151104">
      <w:pPr>
        <w:rPr>
          <w:rFonts w:ascii="Arial" w:hAnsi="Arial"/>
          <w:sz w:val="20"/>
        </w:rPr>
      </w:pPr>
    </w:p>
    <w:p w:rsidR="00151104" w:rsidRDefault="00151104">
      <w:pPr>
        <w:rPr>
          <w:rFonts w:ascii="Arial" w:hAnsi="Arial"/>
          <w:i/>
          <w:sz w:val="20"/>
        </w:rPr>
      </w:pPr>
      <w:r>
        <w:rPr>
          <w:rFonts w:ascii="Arial" w:hAnsi="Arial"/>
          <w:i/>
          <w:sz w:val="20"/>
        </w:rPr>
        <w:t>Please provide a technical spec or product data sheet or technical description that provides a functional overview of the product and the cryptography implementation. Other helpful documentation may include user manuals and external specifications.</w:t>
      </w:r>
    </w:p>
    <w:p w:rsidR="00151104" w:rsidRDefault="00151104">
      <w:pPr>
        <w:ind w:left="720"/>
        <w:rPr>
          <w:rFonts w:ascii="Arial" w:hAnsi="Arial"/>
          <w:i/>
          <w:sz w:val="20"/>
        </w:rPr>
      </w:pPr>
    </w:p>
    <w:p w:rsidR="00151104" w:rsidRDefault="00151104">
      <w:pPr>
        <w:rPr>
          <w:rFonts w:ascii="Arial" w:hAnsi="Arial"/>
          <w:i/>
          <w:snapToGrid w:val="0"/>
          <w:sz w:val="20"/>
        </w:rPr>
      </w:pPr>
      <w:r>
        <w:rPr>
          <w:rFonts w:ascii="Arial" w:hAnsi="Arial"/>
          <w:i/>
          <w:snapToGrid w:val="0"/>
          <w:sz w:val="20"/>
        </w:rPr>
        <w:t xml:space="preserve">If a determination is made that this product requires a </w:t>
      </w:r>
      <w:proofErr w:type="spellStart"/>
      <w:r>
        <w:rPr>
          <w:rFonts w:ascii="Arial" w:hAnsi="Arial"/>
          <w:i/>
          <w:snapToGrid w:val="0"/>
          <w:sz w:val="20"/>
        </w:rPr>
        <w:t>one time</w:t>
      </w:r>
      <w:proofErr w:type="spellEnd"/>
      <w:r>
        <w:rPr>
          <w:rFonts w:ascii="Arial" w:hAnsi="Arial"/>
          <w:i/>
          <w:snapToGrid w:val="0"/>
          <w:sz w:val="20"/>
        </w:rPr>
        <w:t xml:space="preserve"> technical review by the US government and/or the France government prior to export (and import to France) the documentation provided will likely be shared with the </w:t>
      </w:r>
    </w:p>
    <w:p w:rsidR="00151104" w:rsidRDefault="00151104">
      <w:pPr>
        <w:rPr>
          <w:rFonts w:ascii="Arial" w:hAnsi="Arial"/>
          <w:b/>
          <w:i/>
          <w:sz w:val="20"/>
        </w:rPr>
      </w:pPr>
      <w:r>
        <w:rPr>
          <w:rFonts w:ascii="Arial" w:hAnsi="Arial"/>
          <w:i/>
          <w:snapToGrid w:val="0"/>
          <w:sz w:val="20"/>
        </w:rPr>
        <w:t xml:space="preserve">government reviewing agencies.  All applications for government review and accompanying support documentation are protected from public disclosure by legislative and regulatory authority in the </w:t>
      </w:r>
      <w:smartTag w:uri="urn:schemas-microsoft-com:office:smarttags" w:element="country-region">
        <w:r>
          <w:rPr>
            <w:rFonts w:ascii="Arial" w:hAnsi="Arial"/>
            <w:i/>
            <w:snapToGrid w:val="0"/>
            <w:sz w:val="20"/>
          </w:rPr>
          <w:t>US</w:t>
        </w:r>
      </w:smartTag>
      <w:r>
        <w:rPr>
          <w:rFonts w:ascii="Arial" w:hAnsi="Arial"/>
          <w:i/>
          <w:snapToGrid w:val="0"/>
          <w:sz w:val="20"/>
        </w:rPr>
        <w:t xml:space="preserve"> and in </w:t>
      </w:r>
      <w:smartTag w:uri="urn:schemas-microsoft-com:office:smarttags" w:element="place">
        <w:smartTag w:uri="urn:schemas-microsoft-com:office:smarttags" w:element="country-region">
          <w:r>
            <w:rPr>
              <w:rFonts w:ascii="Arial" w:hAnsi="Arial"/>
              <w:i/>
              <w:snapToGrid w:val="0"/>
              <w:sz w:val="20"/>
            </w:rPr>
            <w:t>France</w:t>
          </w:r>
        </w:smartTag>
      </w:smartTag>
      <w:r>
        <w:rPr>
          <w:rFonts w:ascii="Arial" w:hAnsi="Arial"/>
          <w:i/>
          <w:snapToGrid w:val="0"/>
          <w:sz w:val="20"/>
        </w:rPr>
        <w:t>.  If there is further concern about the sensitivity of sharing this documentation on a limited basis with these government authorities please contact us to discuss.</w:t>
      </w:r>
      <w:r>
        <w:rPr>
          <w:rFonts w:ascii="Courier New" w:hAnsi="Courier New"/>
          <w:snapToGrid w:val="0"/>
          <w:color w:val="0000FF"/>
        </w:rPr>
        <w:t xml:space="preserve">  </w:t>
      </w:r>
    </w:p>
    <w:sectPr w:rsidR="00151104" w:rsidSect="00E205F8">
      <w:footerReference w:type="even" r:id="rId10"/>
      <w:footerReference w:type="default" r:id="rId11"/>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491" w:rsidRDefault="00840491">
      <w:r>
        <w:separator/>
      </w:r>
    </w:p>
  </w:endnote>
  <w:endnote w:type="continuationSeparator" w:id="0">
    <w:p w:rsidR="00840491" w:rsidRDefault="008404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2FD" w:rsidRDefault="0048639A">
    <w:pPr>
      <w:pStyle w:val="Footer"/>
      <w:framePr w:wrap="around" w:vAnchor="text" w:hAnchor="margin" w:xAlign="right" w:y="1"/>
      <w:rPr>
        <w:rStyle w:val="PageNumber"/>
      </w:rPr>
    </w:pPr>
    <w:r>
      <w:rPr>
        <w:rStyle w:val="PageNumber"/>
      </w:rPr>
      <w:fldChar w:fldCharType="begin"/>
    </w:r>
    <w:r w:rsidR="00ED02FD">
      <w:rPr>
        <w:rStyle w:val="PageNumber"/>
      </w:rPr>
      <w:instrText xml:space="preserve">PAGE  </w:instrText>
    </w:r>
    <w:r>
      <w:rPr>
        <w:rStyle w:val="PageNumber"/>
      </w:rPr>
      <w:fldChar w:fldCharType="end"/>
    </w:r>
  </w:p>
  <w:p w:rsidR="00ED02FD" w:rsidRDefault="00ED02F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2FD" w:rsidRDefault="0048639A">
    <w:pPr>
      <w:pStyle w:val="Footer"/>
      <w:framePr w:wrap="around" w:vAnchor="text" w:hAnchor="margin" w:xAlign="right" w:y="1"/>
      <w:rPr>
        <w:rStyle w:val="PageNumber"/>
      </w:rPr>
    </w:pPr>
    <w:r>
      <w:rPr>
        <w:rStyle w:val="PageNumber"/>
      </w:rPr>
      <w:fldChar w:fldCharType="begin"/>
    </w:r>
    <w:r w:rsidR="00ED02FD">
      <w:rPr>
        <w:rStyle w:val="PageNumber"/>
      </w:rPr>
      <w:instrText xml:space="preserve">PAGE  </w:instrText>
    </w:r>
    <w:r>
      <w:rPr>
        <w:rStyle w:val="PageNumber"/>
      </w:rPr>
      <w:fldChar w:fldCharType="separate"/>
    </w:r>
    <w:r w:rsidR="00B924E5">
      <w:rPr>
        <w:rStyle w:val="PageNumber"/>
        <w:noProof/>
      </w:rPr>
      <w:t>1</w:t>
    </w:r>
    <w:r>
      <w:rPr>
        <w:rStyle w:val="PageNumber"/>
      </w:rPr>
      <w:fldChar w:fldCharType="end"/>
    </w:r>
  </w:p>
  <w:p w:rsidR="00ED02FD" w:rsidRDefault="00ED02FD" w:rsidP="0069737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491" w:rsidRDefault="00840491">
      <w:r>
        <w:separator/>
      </w:r>
    </w:p>
  </w:footnote>
  <w:footnote w:type="continuationSeparator" w:id="0">
    <w:p w:rsidR="00840491" w:rsidRDefault="008404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2645C"/>
    <w:multiLevelType w:val="hybridMultilevel"/>
    <w:tmpl w:val="E71A4C90"/>
    <w:lvl w:ilvl="0" w:tplc="032CF250">
      <w:start w:val="1"/>
      <w:numFmt w:val="bullet"/>
      <w:lvlText w:val=""/>
      <w:lvlJc w:val="left"/>
      <w:pPr>
        <w:tabs>
          <w:tab w:val="num" w:pos="1080"/>
        </w:tabs>
        <w:ind w:left="1080" w:hanging="360"/>
      </w:pPr>
      <w:rPr>
        <w:rFonts w:ascii="Wingdings" w:hAnsi="Wingdings" w:hint="default"/>
      </w:rPr>
    </w:lvl>
    <w:lvl w:ilvl="1" w:tplc="6D8AA8EE" w:tentative="1">
      <w:start w:val="1"/>
      <w:numFmt w:val="bullet"/>
      <w:lvlText w:val="o"/>
      <w:lvlJc w:val="left"/>
      <w:pPr>
        <w:tabs>
          <w:tab w:val="num" w:pos="1800"/>
        </w:tabs>
        <w:ind w:left="1800" w:hanging="360"/>
      </w:pPr>
      <w:rPr>
        <w:rFonts w:ascii="Courier New" w:hAnsi="Courier New" w:hint="default"/>
      </w:rPr>
    </w:lvl>
    <w:lvl w:ilvl="2" w:tplc="66065460" w:tentative="1">
      <w:start w:val="1"/>
      <w:numFmt w:val="bullet"/>
      <w:lvlText w:val=""/>
      <w:lvlJc w:val="left"/>
      <w:pPr>
        <w:tabs>
          <w:tab w:val="num" w:pos="2520"/>
        </w:tabs>
        <w:ind w:left="2520" w:hanging="360"/>
      </w:pPr>
      <w:rPr>
        <w:rFonts w:ascii="Wingdings" w:hAnsi="Wingdings" w:hint="default"/>
      </w:rPr>
    </w:lvl>
    <w:lvl w:ilvl="3" w:tplc="58FAD2F8" w:tentative="1">
      <w:start w:val="1"/>
      <w:numFmt w:val="bullet"/>
      <w:lvlText w:val=""/>
      <w:lvlJc w:val="left"/>
      <w:pPr>
        <w:tabs>
          <w:tab w:val="num" w:pos="3240"/>
        </w:tabs>
        <w:ind w:left="3240" w:hanging="360"/>
      </w:pPr>
      <w:rPr>
        <w:rFonts w:ascii="Symbol" w:hAnsi="Symbol" w:hint="default"/>
      </w:rPr>
    </w:lvl>
    <w:lvl w:ilvl="4" w:tplc="21B6ABAE" w:tentative="1">
      <w:start w:val="1"/>
      <w:numFmt w:val="bullet"/>
      <w:lvlText w:val="o"/>
      <w:lvlJc w:val="left"/>
      <w:pPr>
        <w:tabs>
          <w:tab w:val="num" w:pos="3960"/>
        </w:tabs>
        <w:ind w:left="3960" w:hanging="360"/>
      </w:pPr>
      <w:rPr>
        <w:rFonts w:ascii="Courier New" w:hAnsi="Courier New" w:hint="default"/>
      </w:rPr>
    </w:lvl>
    <w:lvl w:ilvl="5" w:tplc="E13C4C1A" w:tentative="1">
      <w:start w:val="1"/>
      <w:numFmt w:val="bullet"/>
      <w:lvlText w:val=""/>
      <w:lvlJc w:val="left"/>
      <w:pPr>
        <w:tabs>
          <w:tab w:val="num" w:pos="4680"/>
        </w:tabs>
        <w:ind w:left="4680" w:hanging="360"/>
      </w:pPr>
      <w:rPr>
        <w:rFonts w:ascii="Wingdings" w:hAnsi="Wingdings" w:hint="default"/>
      </w:rPr>
    </w:lvl>
    <w:lvl w:ilvl="6" w:tplc="EF983694" w:tentative="1">
      <w:start w:val="1"/>
      <w:numFmt w:val="bullet"/>
      <w:lvlText w:val=""/>
      <w:lvlJc w:val="left"/>
      <w:pPr>
        <w:tabs>
          <w:tab w:val="num" w:pos="5400"/>
        </w:tabs>
        <w:ind w:left="5400" w:hanging="360"/>
      </w:pPr>
      <w:rPr>
        <w:rFonts w:ascii="Symbol" w:hAnsi="Symbol" w:hint="default"/>
      </w:rPr>
    </w:lvl>
    <w:lvl w:ilvl="7" w:tplc="3D184C6C" w:tentative="1">
      <w:start w:val="1"/>
      <w:numFmt w:val="bullet"/>
      <w:lvlText w:val="o"/>
      <w:lvlJc w:val="left"/>
      <w:pPr>
        <w:tabs>
          <w:tab w:val="num" w:pos="6120"/>
        </w:tabs>
        <w:ind w:left="6120" w:hanging="360"/>
      </w:pPr>
      <w:rPr>
        <w:rFonts w:ascii="Courier New" w:hAnsi="Courier New" w:hint="default"/>
      </w:rPr>
    </w:lvl>
    <w:lvl w:ilvl="8" w:tplc="23082D8E" w:tentative="1">
      <w:start w:val="1"/>
      <w:numFmt w:val="bullet"/>
      <w:lvlText w:val=""/>
      <w:lvlJc w:val="left"/>
      <w:pPr>
        <w:tabs>
          <w:tab w:val="num" w:pos="6840"/>
        </w:tabs>
        <w:ind w:left="6840" w:hanging="360"/>
      </w:pPr>
      <w:rPr>
        <w:rFonts w:ascii="Wingdings" w:hAnsi="Wingdings" w:hint="default"/>
      </w:rPr>
    </w:lvl>
  </w:abstractNum>
  <w:abstractNum w:abstractNumId="1">
    <w:nsid w:val="11994A3C"/>
    <w:multiLevelType w:val="hybridMultilevel"/>
    <w:tmpl w:val="4FC0FD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C8974BE"/>
    <w:multiLevelType w:val="multilevel"/>
    <w:tmpl w:val="496C3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FF"/>
    <w:multiLevelType w:val="hybridMultilevel"/>
    <w:tmpl w:val="C614955E"/>
    <w:lvl w:ilvl="0" w:tplc="8E42E444">
      <w:numFmt w:val="bullet"/>
      <w:lvlText w:val="-"/>
      <w:lvlJc w:val="left"/>
      <w:pPr>
        <w:tabs>
          <w:tab w:val="num" w:pos="720"/>
        </w:tabs>
        <w:ind w:left="720" w:hanging="360"/>
      </w:pPr>
      <w:rPr>
        <w:rFonts w:ascii="Times New Roman" w:eastAsia="Times New Roman" w:hAnsi="Times New Roman" w:cs="Times New Roman" w:hint="default"/>
      </w:rPr>
    </w:lvl>
    <w:lvl w:ilvl="1" w:tplc="A238C222" w:tentative="1">
      <w:start w:val="1"/>
      <w:numFmt w:val="bullet"/>
      <w:lvlText w:val="o"/>
      <w:lvlJc w:val="left"/>
      <w:pPr>
        <w:tabs>
          <w:tab w:val="num" w:pos="1440"/>
        </w:tabs>
        <w:ind w:left="1440" w:hanging="360"/>
      </w:pPr>
      <w:rPr>
        <w:rFonts w:ascii="Courier New" w:hAnsi="Courier New" w:hint="default"/>
      </w:rPr>
    </w:lvl>
    <w:lvl w:ilvl="2" w:tplc="31341790" w:tentative="1">
      <w:start w:val="1"/>
      <w:numFmt w:val="bullet"/>
      <w:lvlText w:val=""/>
      <w:lvlJc w:val="left"/>
      <w:pPr>
        <w:tabs>
          <w:tab w:val="num" w:pos="2160"/>
        </w:tabs>
        <w:ind w:left="2160" w:hanging="360"/>
      </w:pPr>
      <w:rPr>
        <w:rFonts w:ascii="Wingdings" w:hAnsi="Wingdings" w:hint="default"/>
      </w:rPr>
    </w:lvl>
    <w:lvl w:ilvl="3" w:tplc="46FCAD70" w:tentative="1">
      <w:start w:val="1"/>
      <w:numFmt w:val="bullet"/>
      <w:lvlText w:val=""/>
      <w:lvlJc w:val="left"/>
      <w:pPr>
        <w:tabs>
          <w:tab w:val="num" w:pos="2880"/>
        </w:tabs>
        <w:ind w:left="2880" w:hanging="360"/>
      </w:pPr>
      <w:rPr>
        <w:rFonts w:ascii="Symbol" w:hAnsi="Symbol" w:hint="default"/>
      </w:rPr>
    </w:lvl>
    <w:lvl w:ilvl="4" w:tplc="16644E3A" w:tentative="1">
      <w:start w:val="1"/>
      <w:numFmt w:val="bullet"/>
      <w:lvlText w:val="o"/>
      <w:lvlJc w:val="left"/>
      <w:pPr>
        <w:tabs>
          <w:tab w:val="num" w:pos="3600"/>
        </w:tabs>
        <w:ind w:left="3600" w:hanging="360"/>
      </w:pPr>
      <w:rPr>
        <w:rFonts w:ascii="Courier New" w:hAnsi="Courier New" w:hint="default"/>
      </w:rPr>
    </w:lvl>
    <w:lvl w:ilvl="5" w:tplc="705850CC" w:tentative="1">
      <w:start w:val="1"/>
      <w:numFmt w:val="bullet"/>
      <w:lvlText w:val=""/>
      <w:lvlJc w:val="left"/>
      <w:pPr>
        <w:tabs>
          <w:tab w:val="num" w:pos="4320"/>
        </w:tabs>
        <w:ind w:left="4320" w:hanging="360"/>
      </w:pPr>
      <w:rPr>
        <w:rFonts w:ascii="Wingdings" w:hAnsi="Wingdings" w:hint="default"/>
      </w:rPr>
    </w:lvl>
    <w:lvl w:ilvl="6" w:tplc="1D0E124A" w:tentative="1">
      <w:start w:val="1"/>
      <w:numFmt w:val="bullet"/>
      <w:lvlText w:val=""/>
      <w:lvlJc w:val="left"/>
      <w:pPr>
        <w:tabs>
          <w:tab w:val="num" w:pos="5040"/>
        </w:tabs>
        <w:ind w:left="5040" w:hanging="360"/>
      </w:pPr>
      <w:rPr>
        <w:rFonts w:ascii="Symbol" w:hAnsi="Symbol" w:hint="default"/>
      </w:rPr>
    </w:lvl>
    <w:lvl w:ilvl="7" w:tplc="FA46EC76" w:tentative="1">
      <w:start w:val="1"/>
      <w:numFmt w:val="bullet"/>
      <w:lvlText w:val="o"/>
      <w:lvlJc w:val="left"/>
      <w:pPr>
        <w:tabs>
          <w:tab w:val="num" w:pos="5760"/>
        </w:tabs>
        <w:ind w:left="5760" w:hanging="360"/>
      </w:pPr>
      <w:rPr>
        <w:rFonts w:ascii="Courier New" w:hAnsi="Courier New" w:hint="default"/>
      </w:rPr>
    </w:lvl>
    <w:lvl w:ilvl="8" w:tplc="08A63B34" w:tentative="1">
      <w:start w:val="1"/>
      <w:numFmt w:val="bullet"/>
      <w:lvlText w:val=""/>
      <w:lvlJc w:val="left"/>
      <w:pPr>
        <w:tabs>
          <w:tab w:val="num" w:pos="6480"/>
        </w:tabs>
        <w:ind w:left="6480" w:hanging="360"/>
      </w:pPr>
      <w:rPr>
        <w:rFonts w:ascii="Wingdings" w:hAnsi="Wingdings" w:hint="default"/>
      </w:rPr>
    </w:lvl>
  </w:abstractNum>
  <w:abstractNum w:abstractNumId="4">
    <w:nsid w:val="1D4A5181"/>
    <w:multiLevelType w:val="hybridMultilevel"/>
    <w:tmpl w:val="77D0C54C"/>
    <w:lvl w:ilvl="0" w:tplc="04D486E8">
      <w:start w:val="1"/>
      <w:numFmt w:val="bullet"/>
      <w:lvlText w:val=""/>
      <w:lvlJc w:val="left"/>
      <w:pPr>
        <w:tabs>
          <w:tab w:val="num" w:pos="1080"/>
        </w:tabs>
        <w:ind w:left="1080" w:hanging="360"/>
      </w:pPr>
      <w:rPr>
        <w:rFonts w:ascii="Wingdings" w:hAnsi="Wingdings" w:hint="default"/>
      </w:rPr>
    </w:lvl>
    <w:lvl w:ilvl="1" w:tplc="FE661392" w:tentative="1">
      <w:start w:val="1"/>
      <w:numFmt w:val="bullet"/>
      <w:lvlText w:val="o"/>
      <w:lvlJc w:val="left"/>
      <w:pPr>
        <w:tabs>
          <w:tab w:val="num" w:pos="1800"/>
        </w:tabs>
        <w:ind w:left="1800" w:hanging="360"/>
      </w:pPr>
      <w:rPr>
        <w:rFonts w:ascii="Courier New" w:hAnsi="Courier New" w:hint="default"/>
      </w:rPr>
    </w:lvl>
    <w:lvl w:ilvl="2" w:tplc="1966BF16" w:tentative="1">
      <w:start w:val="1"/>
      <w:numFmt w:val="bullet"/>
      <w:lvlText w:val=""/>
      <w:lvlJc w:val="left"/>
      <w:pPr>
        <w:tabs>
          <w:tab w:val="num" w:pos="2520"/>
        </w:tabs>
        <w:ind w:left="2520" w:hanging="360"/>
      </w:pPr>
      <w:rPr>
        <w:rFonts w:ascii="Wingdings" w:hAnsi="Wingdings" w:hint="default"/>
      </w:rPr>
    </w:lvl>
    <w:lvl w:ilvl="3" w:tplc="3D46FBF8" w:tentative="1">
      <w:start w:val="1"/>
      <w:numFmt w:val="bullet"/>
      <w:lvlText w:val=""/>
      <w:lvlJc w:val="left"/>
      <w:pPr>
        <w:tabs>
          <w:tab w:val="num" w:pos="3240"/>
        </w:tabs>
        <w:ind w:left="3240" w:hanging="360"/>
      </w:pPr>
      <w:rPr>
        <w:rFonts w:ascii="Symbol" w:hAnsi="Symbol" w:hint="default"/>
      </w:rPr>
    </w:lvl>
    <w:lvl w:ilvl="4" w:tplc="1CD80554" w:tentative="1">
      <w:start w:val="1"/>
      <w:numFmt w:val="bullet"/>
      <w:lvlText w:val="o"/>
      <w:lvlJc w:val="left"/>
      <w:pPr>
        <w:tabs>
          <w:tab w:val="num" w:pos="3960"/>
        </w:tabs>
        <w:ind w:left="3960" w:hanging="360"/>
      </w:pPr>
      <w:rPr>
        <w:rFonts w:ascii="Courier New" w:hAnsi="Courier New" w:hint="default"/>
      </w:rPr>
    </w:lvl>
    <w:lvl w:ilvl="5" w:tplc="A1167600" w:tentative="1">
      <w:start w:val="1"/>
      <w:numFmt w:val="bullet"/>
      <w:lvlText w:val=""/>
      <w:lvlJc w:val="left"/>
      <w:pPr>
        <w:tabs>
          <w:tab w:val="num" w:pos="4680"/>
        </w:tabs>
        <w:ind w:left="4680" w:hanging="360"/>
      </w:pPr>
      <w:rPr>
        <w:rFonts w:ascii="Wingdings" w:hAnsi="Wingdings" w:hint="default"/>
      </w:rPr>
    </w:lvl>
    <w:lvl w:ilvl="6" w:tplc="4B6AA8E6" w:tentative="1">
      <w:start w:val="1"/>
      <w:numFmt w:val="bullet"/>
      <w:lvlText w:val=""/>
      <w:lvlJc w:val="left"/>
      <w:pPr>
        <w:tabs>
          <w:tab w:val="num" w:pos="5400"/>
        </w:tabs>
        <w:ind w:left="5400" w:hanging="360"/>
      </w:pPr>
      <w:rPr>
        <w:rFonts w:ascii="Symbol" w:hAnsi="Symbol" w:hint="default"/>
      </w:rPr>
    </w:lvl>
    <w:lvl w:ilvl="7" w:tplc="1494D786" w:tentative="1">
      <w:start w:val="1"/>
      <w:numFmt w:val="bullet"/>
      <w:lvlText w:val="o"/>
      <w:lvlJc w:val="left"/>
      <w:pPr>
        <w:tabs>
          <w:tab w:val="num" w:pos="6120"/>
        </w:tabs>
        <w:ind w:left="6120" w:hanging="360"/>
      </w:pPr>
      <w:rPr>
        <w:rFonts w:ascii="Courier New" w:hAnsi="Courier New" w:hint="default"/>
      </w:rPr>
    </w:lvl>
    <w:lvl w:ilvl="8" w:tplc="AE7A16B2" w:tentative="1">
      <w:start w:val="1"/>
      <w:numFmt w:val="bullet"/>
      <w:lvlText w:val=""/>
      <w:lvlJc w:val="left"/>
      <w:pPr>
        <w:tabs>
          <w:tab w:val="num" w:pos="6840"/>
        </w:tabs>
        <w:ind w:left="6840" w:hanging="360"/>
      </w:pPr>
      <w:rPr>
        <w:rFonts w:ascii="Wingdings" w:hAnsi="Wingdings" w:hint="default"/>
      </w:rPr>
    </w:lvl>
  </w:abstractNum>
  <w:abstractNum w:abstractNumId="5">
    <w:nsid w:val="255E30B0"/>
    <w:multiLevelType w:val="hybridMultilevel"/>
    <w:tmpl w:val="FB7EA1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7828FD"/>
    <w:multiLevelType w:val="hybridMultilevel"/>
    <w:tmpl w:val="77D0C54C"/>
    <w:lvl w:ilvl="0" w:tplc="4C220894">
      <w:start w:val="1"/>
      <w:numFmt w:val="bullet"/>
      <w:lvlText w:val=""/>
      <w:lvlJc w:val="left"/>
      <w:pPr>
        <w:tabs>
          <w:tab w:val="num" w:pos="1440"/>
        </w:tabs>
        <w:ind w:left="1440" w:hanging="360"/>
      </w:pPr>
      <w:rPr>
        <w:rFonts w:ascii="Symbol" w:hAnsi="Symbol" w:hint="default"/>
      </w:rPr>
    </w:lvl>
    <w:lvl w:ilvl="1" w:tplc="68F60364" w:tentative="1">
      <w:start w:val="1"/>
      <w:numFmt w:val="bullet"/>
      <w:lvlText w:val="o"/>
      <w:lvlJc w:val="left"/>
      <w:pPr>
        <w:tabs>
          <w:tab w:val="num" w:pos="2160"/>
        </w:tabs>
        <w:ind w:left="2160" w:hanging="360"/>
      </w:pPr>
      <w:rPr>
        <w:rFonts w:ascii="Courier New" w:hAnsi="Courier New" w:hint="default"/>
      </w:rPr>
    </w:lvl>
    <w:lvl w:ilvl="2" w:tplc="81AC3A5E" w:tentative="1">
      <w:start w:val="1"/>
      <w:numFmt w:val="bullet"/>
      <w:lvlText w:val=""/>
      <w:lvlJc w:val="left"/>
      <w:pPr>
        <w:tabs>
          <w:tab w:val="num" w:pos="2880"/>
        </w:tabs>
        <w:ind w:left="2880" w:hanging="360"/>
      </w:pPr>
      <w:rPr>
        <w:rFonts w:ascii="Wingdings" w:hAnsi="Wingdings" w:hint="default"/>
      </w:rPr>
    </w:lvl>
    <w:lvl w:ilvl="3" w:tplc="7AAA497A" w:tentative="1">
      <w:start w:val="1"/>
      <w:numFmt w:val="bullet"/>
      <w:lvlText w:val=""/>
      <w:lvlJc w:val="left"/>
      <w:pPr>
        <w:tabs>
          <w:tab w:val="num" w:pos="3600"/>
        </w:tabs>
        <w:ind w:left="3600" w:hanging="360"/>
      </w:pPr>
      <w:rPr>
        <w:rFonts w:ascii="Symbol" w:hAnsi="Symbol" w:hint="default"/>
      </w:rPr>
    </w:lvl>
    <w:lvl w:ilvl="4" w:tplc="1AF6995A" w:tentative="1">
      <w:start w:val="1"/>
      <w:numFmt w:val="bullet"/>
      <w:lvlText w:val="o"/>
      <w:lvlJc w:val="left"/>
      <w:pPr>
        <w:tabs>
          <w:tab w:val="num" w:pos="4320"/>
        </w:tabs>
        <w:ind w:left="4320" w:hanging="360"/>
      </w:pPr>
      <w:rPr>
        <w:rFonts w:ascii="Courier New" w:hAnsi="Courier New" w:hint="default"/>
      </w:rPr>
    </w:lvl>
    <w:lvl w:ilvl="5" w:tplc="A70CF556" w:tentative="1">
      <w:start w:val="1"/>
      <w:numFmt w:val="bullet"/>
      <w:lvlText w:val=""/>
      <w:lvlJc w:val="left"/>
      <w:pPr>
        <w:tabs>
          <w:tab w:val="num" w:pos="5040"/>
        </w:tabs>
        <w:ind w:left="5040" w:hanging="360"/>
      </w:pPr>
      <w:rPr>
        <w:rFonts w:ascii="Wingdings" w:hAnsi="Wingdings" w:hint="default"/>
      </w:rPr>
    </w:lvl>
    <w:lvl w:ilvl="6" w:tplc="ACF24544" w:tentative="1">
      <w:start w:val="1"/>
      <w:numFmt w:val="bullet"/>
      <w:lvlText w:val=""/>
      <w:lvlJc w:val="left"/>
      <w:pPr>
        <w:tabs>
          <w:tab w:val="num" w:pos="5760"/>
        </w:tabs>
        <w:ind w:left="5760" w:hanging="360"/>
      </w:pPr>
      <w:rPr>
        <w:rFonts w:ascii="Symbol" w:hAnsi="Symbol" w:hint="default"/>
      </w:rPr>
    </w:lvl>
    <w:lvl w:ilvl="7" w:tplc="A05422AE" w:tentative="1">
      <w:start w:val="1"/>
      <w:numFmt w:val="bullet"/>
      <w:lvlText w:val="o"/>
      <w:lvlJc w:val="left"/>
      <w:pPr>
        <w:tabs>
          <w:tab w:val="num" w:pos="6480"/>
        </w:tabs>
        <w:ind w:left="6480" w:hanging="360"/>
      </w:pPr>
      <w:rPr>
        <w:rFonts w:ascii="Courier New" w:hAnsi="Courier New" w:hint="default"/>
      </w:rPr>
    </w:lvl>
    <w:lvl w:ilvl="8" w:tplc="DF72CAFA" w:tentative="1">
      <w:start w:val="1"/>
      <w:numFmt w:val="bullet"/>
      <w:lvlText w:val=""/>
      <w:lvlJc w:val="left"/>
      <w:pPr>
        <w:tabs>
          <w:tab w:val="num" w:pos="7200"/>
        </w:tabs>
        <w:ind w:left="7200" w:hanging="360"/>
      </w:pPr>
      <w:rPr>
        <w:rFonts w:ascii="Wingdings" w:hAnsi="Wingdings" w:hint="default"/>
      </w:rPr>
    </w:lvl>
  </w:abstractNum>
  <w:abstractNum w:abstractNumId="7">
    <w:nsid w:val="2B0E7B72"/>
    <w:multiLevelType w:val="hybridMultilevel"/>
    <w:tmpl w:val="992816C8"/>
    <w:lvl w:ilvl="0" w:tplc="883260D2">
      <w:numFmt w:val="bullet"/>
      <w:lvlText w:val="-"/>
      <w:lvlJc w:val="left"/>
      <w:pPr>
        <w:tabs>
          <w:tab w:val="num" w:pos="720"/>
        </w:tabs>
        <w:ind w:left="720" w:hanging="360"/>
      </w:pPr>
      <w:rPr>
        <w:rFonts w:ascii="Times New Roman" w:eastAsia="Times New Roman" w:hAnsi="Times New Roman" w:cs="Times New Roman" w:hint="default"/>
      </w:rPr>
    </w:lvl>
    <w:lvl w:ilvl="1" w:tplc="BD4455F2" w:tentative="1">
      <w:start w:val="1"/>
      <w:numFmt w:val="bullet"/>
      <w:lvlText w:val="o"/>
      <w:lvlJc w:val="left"/>
      <w:pPr>
        <w:tabs>
          <w:tab w:val="num" w:pos="1440"/>
        </w:tabs>
        <w:ind w:left="1440" w:hanging="360"/>
      </w:pPr>
      <w:rPr>
        <w:rFonts w:ascii="Courier New" w:hAnsi="Courier New" w:hint="default"/>
      </w:rPr>
    </w:lvl>
    <w:lvl w:ilvl="2" w:tplc="8FCC1678" w:tentative="1">
      <w:start w:val="1"/>
      <w:numFmt w:val="bullet"/>
      <w:lvlText w:val=""/>
      <w:lvlJc w:val="left"/>
      <w:pPr>
        <w:tabs>
          <w:tab w:val="num" w:pos="2160"/>
        </w:tabs>
        <w:ind w:left="2160" w:hanging="360"/>
      </w:pPr>
      <w:rPr>
        <w:rFonts w:ascii="Wingdings" w:hAnsi="Wingdings" w:hint="default"/>
      </w:rPr>
    </w:lvl>
    <w:lvl w:ilvl="3" w:tplc="382E9E96" w:tentative="1">
      <w:start w:val="1"/>
      <w:numFmt w:val="bullet"/>
      <w:lvlText w:val=""/>
      <w:lvlJc w:val="left"/>
      <w:pPr>
        <w:tabs>
          <w:tab w:val="num" w:pos="2880"/>
        </w:tabs>
        <w:ind w:left="2880" w:hanging="360"/>
      </w:pPr>
      <w:rPr>
        <w:rFonts w:ascii="Symbol" w:hAnsi="Symbol" w:hint="default"/>
      </w:rPr>
    </w:lvl>
    <w:lvl w:ilvl="4" w:tplc="7C0667E8" w:tentative="1">
      <w:start w:val="1"/>
      <w:numFmt w:val="bullet"/>
      <w:lvlText w:val="o"/>
      <w:lvlJc w:val="left"/>
      <w:pPr>
        <w:tabs>
          <w:tab w:val="num" w:pos="3600"/>
        </w:tabs>
        <w:ind w:left="3600" w:hanging="360"/>
      </w:pPr>
      <w:rPr>
        <w:rFonts w:ascii="Courier New" w:hAnsi="Courier New" w:hint="default"/>
      </w:rPr>
    </w:lvl>
    <w:lvl w:ilvl="5" w:tplc="889EB054" w:tentative="1">
      <w:start w:val="1"/>
      <w:numFmt w:val="bullet"/>
      <w:lvlText w:val=""/>
      <w:lvlJc w:val="left"/>
      <w:pPr>
        <w:tabs>
          <w:tab w:val="num" w:pos="4320"/>
        </w:tabs>
        <w:ind w:left="4320" w:hanging="360"/>
      </w:pPr>
      <w:rPr>
        <w:rFonts w:ascii="Wingdings" w:hAnsi="Wingdings" w:hint="default"/>
      </w:rPr>
    </w:lvl>
    <w:lvl w:ilvl="6" w:tplc="F4AC0C78" w:tentative="1">
      <w:start w:val="1"/>
      <w:numFmt w:val="bullet"/>
      <w:lvlText w:val=""/>
      <w:lvlJc w:val="left"/>
      <w:pPr>
        <w:tabs>
          <w:tab w:val="num" w:pos="5040"/>
        </w:tabs>
        <w:ind w:left="5040" w:hanging="360"/>
      </w:pPr>
      <w:rPr>
        <w:rFonts w:ascii="Symbol" w:hAnsi="Symbol" w:hint="default"/>
      </w:rPr>
    </w:lvl>
    <w:lvl w:ilvl="7" w:tplc="B778F20C" w:tentative="1">
      <w:start w:val="1"/>
      <w:numFmt w:val="bullet"/>
      <w:lvlText w:val="o"/>
      <w:lvlJc w:val="left"/>
      <w:pPr>
        <w:tabs>
          <w:tab w:val="num" w:pos="5760"/>
        </w:tabs>
        <w:ind w:left="5760" w:hanging="360"/>
      </w:pPr>
      <w:rPr>
        <w:rFonts w:ascii="Courier New" w:hAnsi="Courier New" w:hint="default"/>
      </w:rPr>
    </w:lvl>
    <w:lvl w:ilvl="8" w:tplc="45203F70" w:tentative="1">
      <w:start w:val="1"/>
      <w:numFmt w:val="bullet"/>
      <w:lvlText w:val=""/>
      <w:lvlJc w:val="left"/>
      <w:pPr>
        <w:tabs>
          <w:tab w:val="num" w:pos="6480"/>
        </w:tabs>
        <w:ind w:left="6480" w:hanging="360"/>
      </w:pPr>
      <w:rPr>
        <w:rFonts w:ascii="Wingdings" w:hAnsi="Wingdings" w:hint="default"/>
      </w:rPr>
    </w:lvl>
  </w:abstractNum>
  <w:abstractNum w:abstractNumId="8">
    <w:nsid w:val="394C58D5"/>
    <w:multiLevelType w:val="hybridMultilevel"/>
    <w:tmpl w:val="533CB950"/>
    <w:lvl w:ilvl="0" w:tplc="568CAAA4">
      <w:numFmt w:val="bullet"/>
      <w:lvlText w:val="-"/>
      <w:lvlJc w:val="left"/>
      <w:pPr>
        <w:tabs>
          <w:tab w:val="num" w:pos="1080"/>
        </w:tabs>
        <w:ind w:left="1080" w:hanging="360"/>
      </w:pPr>
      <w:rPr>
        <w:rFonts w:ascii="Arial" w:eastAsia="Times New Roman" w:hAnsi="Arial" w:cs="Arial" w:hint="default"/>
      </w:rPr>
    </w:lvl>
    <w:lvl w:ilvl="1" w:tplc="CA129D92" w:tentative="1">
      <w:start w:val="1"/>
      <w:numFmt w:val="bullet"/>
      <w:lvlText w:val="o"/>
      <w:lvlJc w:val="left"/>
      <w:pPr>
        <w:tabs>
          <w:tab w:val="num" w:pos="1800"/>
        </w:tabs>
        <w:ind w:left="1800" w:hanging="360"/>
      </w:pPr>
      <w:rPr>
        <w:rFonts w:ascii="Courier New" w:hAnsi="Courier New" w:hint="default"/>
      </w:rPr>
    </w:lvl>
    <w:lvl w:ilvl="2" w:tplc="85AE04D2" w:tentative="1">
      <w:start w:val="1"/>
      <w:numFmt w:val="bullet"/>
      <w:lvlText w:val=""/>
      <w:lvlJc w:val="left"/>
      <w:pPr>
        <w:tabs>
          <w:tab w:val="num" w:pos="2520"/>
        </w:tabs>
        <w:ind w:left="2520" w:hanging="360"/>
      </w:pPr>
      <w:rPr>
        <w:rFonts w:ascii="Wingdings" w:hAnsi="Wingdings" w:hint="default"/>
      </w:rPr>
    </w:lvl>
    <w:lvl w:ilvl="3" w:tplc="4EF2EC1E" w:tentative="1">
      <w:start w:val="1"/>
      <w:numFmt w:val="bullet"/>
      <w:lvlText w:val=""/>
      <w:lvlJc w:val="left"/>
      <w:pPr>
        <w:tabs>
          <w:tab w:val="num" w:pos="3240"/>
        </w:tabs>
        <w:ind w:left="3240" w:hanging="360"/>
      </w:pPr>
      <w:rPr>
        <w:rFonts w:ascii="Symbol" w:hAnsi="Symbol" w:hint="default"/>
      </w:rPr>
    </w:lvl>
    <w:lvl w:ilvl="4" w:tplc="E466D5B0" w:tentative="1">
      <w:start w:val="1"/>
      <w:numFmt w:val="bullet"/>
      <w:lvlText w:val="o"/>
      <w:lvlJc w:val="left"/>
      <w:pPr>
        <w:tabs>
          <w:tab w:val="num" w:pos="3960"/>
        </w:tabs>
        <w:ind w:left="3960" w:hanging="360"/>
      </w:pPr>
      <w:rPr>
        <w:rFonts w:ascii="Courier New" w:hAnsi="Courier New" w:hint="default"/>
      </w:rPr>
    </w:lvl>
    <w:lvl w:ilvl="5" w:tplc="56EC33C2" w:tentative="1">
      <w:start w:val="1"/>
      <w:numFmt w:val="bullet"/>
      <w:lvlText w:val=""/>
      <w:lvlJc w:val="left"/>
      <w:pPr>
        <w:tabs>
          <w:tab w:val="num" w:pos="4680"/>
        </w:tabs>
        <w:ind w:left="4680" w:hanging="360"/>
      </w:pPr>
      <w:rPr>
        <w:rFonts w:ascii="Wingdings" w:hAnsi="Wingdings" w:hint="default"/>
      </w:rPr>
    </w:lvl>
    <w:lvl w:ilvl="6" w:tplc="F77293B8" w:tentative="1">
      <w:start w:val="1"/>
      <w:numFmt w:val="bullet"/>
      <w:lvlText w:val=""/>
      <w:lvlJc w:val="left"/>
      <w:pPr>
        <w:tabs>
          <w:tab w:val="num" w:pos="5400"/>
        </w:tabs>
        <w:ind w:left="5400" w:hanging="360"/>
      </w:pPr>
      <w:rPr>
        <w:rFonts w:ascii="Symbol" w:hAnsi="Symbol" w:hint="default"/>
      </w:rPr>
    </w:lvl>
    <w:lvl w:ilvl="7" w:tplc="810E5DFC" w:tentative="1">
      <w:start w:val="1"/>
      <w:numFmt w:val="bullet"/>
      <w:lvlText w:val="o"/>
      <w:lvlJc w:val="left"/>
      <w:pPr>
        <w:tabs>
          <w:tab w:val="num" w:pos="6120"/>
        </w:tabs>
        <w:ind w:left="6120" w:hanging="360"/>
      </w:pPr>
      <w:rPr>
        <w:rFonts w:ascii="Courier New" w:hAnsi="Courier New" w:hint="default"/>
      </w:rPr>
    </w:lvl>
    <w:lvl w:ilvl="8" w:tplc="1F6A8E00" w:tentative="1">
      <w:start w:val="1"/>
      <w:numFmt w:val="bullet"/>
      <w:lvlText w:val=""/>
      <w:lvlJc w:val="left"/>
      <w:pPr>
        <w:tabs>
          <w:tab w:val="num" w:pos="6840"/>
        </w:tabs>
        <w:ind w:left="6840" w:hanging="360"/>
      </w:pPr>
      <w:rPr>
        <w:rFonts w:ascii="Wingdings" w:hAnsi="Wingdings" w:hint="default"/>
      </w:rPr>
    </w:lvl>
  </w:abstractNum>
  <w:abstractNum w:abstractNumId="9">
    <w:nsid w:val="4E6D6420"/>
    <w:multiLevelType w:val="hybridMultilevel"/>
    <w:tmpl w:val="C0C6FF18"/>
    <w:lvl w:ilvl="0" w:tplc="6810B708">
      <w:numFmt w:val="bullet"/>
      <w:lvlText w:val="-"/>
      <w:lvlJc w:val="left"/>
      <w:pPr>
        <w:tabs>
          <w:tab w:val="num" w:pos="1080"/>
        </w:tabs>
        <w:ind w:left="1080" w:hanging="360"/>
      </w:pPr>
      <w:rPr>
        <w:rFonts w:ascii="Arial" w:eastAsia="Times New Roman" w:hAnsi="Arial" w:cs="Arial" w:hint="default"/>
      </w:rPr>
    </w:lvl>
    <w:lvl w:ilvl="1" w:tplc="5658D7F8" w:tentative="1">
      <w:start w:val="1"/>
      <w:numFmt w:val="bullet"/>
      <w:lvlText w:val="o"/>
      <w:lvlJc w:val="left"/>
      <w:pPr>
        <w:tabs>
          <w:tab w:val="num" w:pos="1800"/>
        </w:tabs>
        <w:ind w:left="1800" w:hanging="360"/>
      </w:pPr>
      <w:rPr>
        <w:rFonts w:ascii="Courier New" w:hAnsi="Courier New" w:hint="default"/>
      </w:rPr>
    </w:lvl>
    <w:lvl w:ilvl="2" w:tplc="F82660F4" w:tentative="1">
      <w:start w:val="1"/>
      <w:numFmt w:val="bullet"/>
      <w:lvlText w:val=""/>
      <w:lvlJc w:val="left"/>
      <w:pPr>
        <w:tabs>
          <w:tab w:val="num" w:pos="2520"/>
        </w:tabs>
        <w:ind w:left="2520" w:hanging="360"/>
      </w:pPr>
      <w:rPr>
        <w:rFonts w:ascii="Wingdings" w:hAnsi="Wingdings" w:hint="default"/>
      </w:rPr>
    </w:lvl>
    <w:lvl w:ilvl="3" w:tplc="DF2C2018" w:tentative="1">
      <w:start w:val="1"/>
      <w:numFmt w:val="bullet"/>
      <w:lvlText w:val=""/>
      <w:lvlJc w:val="left"/>
      <w:pPr>
        <w:tabs>
          <w:tab w:val="num" w:pos="3240"/>
        </w:tabs>
        <w:ind w:left="3240" w:hanging="360"/>
      </w:pPr>
      <w:rPr>
        <w:rFonts w:ascii="Symbol" w:hAnsi="Symbol" w:hint="default"/>
      </w:rPr>
    </w:lvl>
    <w:lvl w:ilvl="4" w:tplc="92FAFE9A" w:tentative="1">
      <w:start w:val="1"/>
      <w:numFmt w:val="bullet"/>
      <w:lvlText w:val="o"/>
      <w:lvlJc w:val="left"/>
      <w:pPr>
        <w:tabs>
          <w:tab w:val="num" w:pos="3960"/>
        </w:tabs>
        <w:ind w:left="3960" w:hanging="360"/>
      </w:pPr>
      <w:rPr>
        <w:rFonts w:ascii="Courier New" w:hAnsi="Courier New" w:hint="default"/>
      </w:rPr>
    </w:lvl>
    <w:lvl w:ilvl="5" w:tplc="E3F83E38" w:tentative="1">
      <w:start w:val="1"/>
      <w:numFmt w:val="bullet"/>
      <w:lvlText w:val=""/>
      <w:lvlJc w:val="left"/>
      <w:pPr>
        <w:tabs>
          <w:tab w:val="num" w:pos="4680"/>
        </w:tabs>
        <w:ind w:left="4680" w:hanging="360"/>
      </w:pPr>
      <w:rPr>
        <w:rFonts w:ascii="Wingdings" w:hAnsi="Wingdings" w:hint="default"/>
      </w:rPr>
    </w:lvl>
    <w:lvl w:ilvl="6" w:tplc="3F6EB8CC" w:tentative="1">
      <w:start w:val="1"/>
      <w:numFmt w:val="bullet"/>
      <w:lvlText w:val=""/>
      <w:lvlJc w:val="left"/>
      <w:pPr>
        <w:tabs>
          <w:tab w:val="num" w:pos="5400"/>
        </w:tabs>
        <w:ind w:left="5400" w:hanging="360"/>
      </w:pPr>
      <w:rPr>
        <w:rFonts w:ascii="Symbol" w:hAnsi="Symbol" w:hint="default"/>
      </w:rPr>
    </w:lvl>
    <w:lvl w:ilvl="7" w:tplc="00FE4EAA" w:tentative="1">
      <w:start w:val="1"/>
      <w:numFmt w:val="bullet"/>
      <w:lvlText w:val="o"/>
      <w:lvlJc w:val="left"/>
      <w:pPr>
        <w:tabs>
          <w:tab w:val="num" w:pos="6120"/>
        </w:tabs>
        <w:ind w:left="6120" w:hanging="360"/>
      </w:pPr>
      <w:rPr>
        <w:rFonts w:ascii="Courier New" w:hAnsi="Courier New" w:hint="default"/>
      </w:rPr>
    </w:lvl>
    <w:lvl w:ilvl="8" w:tplc="694E6902" w:tentative="1">
      <w:start w:val="1"/>
      <w:numFmt w:val="bullet"/>
      <w:lvlText w:val=""/>
      <w:lvlJc w:val="left"/>
      <w:pPr>
        <w:tabs>
          <w:tab w:val="num" w:pos="6840"/>
        </w:tabs>
        <w:ind w:left="6840" w:hanging="360"/>
      </w:pPr>
      <w:rPr>
        <w:rFonts w:ascii="Wingdings" w:hAnsi="Wingdings" w:hint="default"/>
      </w:rPr>
    </w:lvl>
  </w:abstractNum>
  <w:abstractNum w:abstractNumId="10">
    <w:nsid w:val="5A937EBE"/>
    <w:multiLevelType w:val="hybridMultilevel"/>
    <w:tmpl w:val="77D0C54C"/>
    <w:lvl w:ilvl="0" w:tplc="98F6A978">
      <w:start w:val="1"/>
      <w:numFmt w:val="bullet"/>
      <w:lvlText w:val="o"/>
      <w:lvlJc w:val="left"/>
      <w:pPr>
        <w:tabs>
          <w:tab w:val="num" w:pos="1080"/>
        </w:tabs>
        <w:ind w:left="1080" w:hanging="360"/>
      </w:pPr>
      <w:rPr>
        <w:rFonts w:ascii="Courier New" w:hAnsi="Courier New" w:hint="default"/>
      </w:rPr>
    </w:lvl>
    <w:lvl w:ilvl="1" w:tplc="DEEA4836" w:tentative="1">
      <w:start w:val="1"/>
      <w:numFmt w:val="bullet"/>
      <w:lvlText w:val="o"/>
      <w:lvlJc w:val="left"/>
      <w:pPr>
        <w:tabs>
          <w:tab w:val="num" w:pos="1800"/>
        </w:tabs>
        <w:ind w:left="1800" w:hanging="360"/>
      </w:pPr>
      <w:rPr>
        <w:rFonts w:ascii="Courier New" w:hAnsi="Courier New" w:hint="default"/>
      </w:rPr>
    </w:lvl>
    <w:lvl w:ilvl="2" w:tplc="BF92D9B2" w:tentative="1">
      <w:start w:val="1"/>
      <w:numFmt w:val="bullet"/>
      <w:lvlText w:val=""/>
      <w:lvlJc w:val="left"/>
      <w:pPr>
        <w:tabs>
          <w:tab w:val="num" w:pos="2520"/>
        </w:tabs>
        <w:ind w:left="2520" w:hanging="360"/>
      </w:pPr>
      <w:rPr>
        <w:rFonts w:ascii="Wingdings" w:hAnsi="Wingdings" w:hint="default"/>
      </w:rPr>
    </w:lvl>
    <w:lvl w:ilvl="3" w:tplc="34C601A4" w:tentative="1">
      <w:start w:val="1"/>
      <w:numFmt w:val="bullet"/>
      <w:lvlText w:val=""/>
      <w:lvlJc w:val="left"/>
      <w:pPr>
        <w:tabs>
          <w:tab w:val="num" w:pos="3240"/>
        </w:tabs>
        <w:ind w:left="3240" w:hanging="360"/>
      </w:pPr>
      <w:rPr>
        <w:rFonts w:ascii="Symbol" w:hAnsi="Symbol" w:hint="default"/>
      </w:rPr>
    </w:lvl>
    <w:lvl w:ilvl="4" w:tplc="43268244" w:tentative="1">
      <w:start w:val="1"/>
      <w:numFmt w:val="bullet"/>
      <w:lvlText w:val="o"/>
      <w:lvlJc w:val="left"/>
      <w:pPr>
        <w:tabs>
          <w:tab w:val="num" w:pos="3960"/>
        </w:tabs>
        <w:ind w:left="3960" w:hanging="360"/>
      </w:pPr>
      <w:rPr>
        <w:rFonts w:ascii="Courier New" w:hAnsi="Courier New" w:hint="default"/>
      </w:rPr>
    </w:lvl>
    <w:lvl w:ilvl="5" w:tplc="0FB4D2EE" w:tentative="1">
      <w:start w:val="1"/>
      <w:numFmt w:val="bullet"/>
      <w:lvlText w:val=""/>
      <w:lvlJc w:val="left"/>
      <w:pPr>
        <w:tabs>
          <w:tab w:val="num" w:pos="4680"/>
        </w:tabs>
        <w:ind w:left="4680" w:hanging="360"/>
      </w:pPr>
      <w:rPr>
        <w:rFonts w:ascii="Wingdings" w:hAnsi="Wingdings" w:hint="default"/>
      </w:rPr>
    </w:lvl>
    <w:lvl w:ilvl="6" w:tplc="73FACD52" w:tentative="1">
      <w:start w:val="1"/>
      <w:numFmt w:val="bullet"/>
      <w:lvlText w:val=""/>
      <w:lvlJc w:val="left"/>
      <w:pPr>
        <w:tabs>
          <w:tab w:val="num" w:pos="5400"/>
        </w:tabs>
        <w:ind w:left="5400" w:hanging="360"/>
      </w:pPr>
      <w:rPr>
        <w:rFonts w:ascii="Symbol" w:hAnsi="Symbol" w:hint="default"/>
      </w:rPr>
    </w:lvl>
    <w:lvl w:ilvl="7" w:tplc="3FC25804" w:tentative="1">
      <w:start w:val="1"/>
      <w:numFmt w:val="bullet"/>
      <w:lvlText w:val="o"/>
      <w:lvlJc w:val="left"/>
      <w:pPr>
        <w:tabs>
          <w:tab w:val="num" w:pos="6120"/>
        </w:tabs>
        <w:ind w:left="6120" w:hanging="360"/>
      </w:pPr>
      <w:rPr>
        <w:rFonts w:ascii="Courier New" w:hAnsi="Courier New" w:hint="default"/>
      </w:rPr>
    </w:lvl>
    <w:lvl w:ilvl="8" w:tplc="E3247E08" w:tentative="1">
      <w:start w:val="1"/>
      <w:numFmt w:val="bullet"/>
      <w:lvlText w:val=""/>
      <w:lvlJc w:val="left"/>
      <w:pPr>
        <w:tabs>
          <w:tab w:val="num" w:pos="6840"/>
        </w:tabs>
        <w:ind w:left="6840" w:hanging="360"/>
      </w:pPr>
      <w:rPr>
        <w:rFonts w:ascii="Wingdings" w:hAnsi="Wingdings" w:hint="default"/>
      </w:rPr>
    </w:lvl>
  </w:abstractNum>
  <w:abstractNum w:abstractNumId="11">
    <w:nsid w:val="60026B29"/>
    <w:multiLevelType w:val="hybridMultilevel"/>
    <w:tmpl w:val="C6C04754"/>
    <w:lvl w:ilvl="0" w:tplc="66A0797C">
      <w:numFmt w:val="bullet"/>
      <w:lvlText w:val="-"/>
      <w:lvlJc w:val="left"/>
      <w:pPr>
        <w:tabs>
          <w:tab w:val="num" w:pos="1080"/>
        </w:tabs>
        <w:ind w:left="1080" w:hanging="360"/>
      </w:pPr>
      <w:rPr>
        <w:rFonts w:ascii="Arial" w:eastAsia="Times New Roman" w:hAnsi="Arial" w:cs="Arial" w:hint="default"/>
      </w:rPr>
    </w:lvl>
    <w:lvl w:ilvl="1" w:tplc="F27C361A" w:tentative="1">
      <w:start w:val="1"/>
      <w:numFmt w:val="bullet"/>
      <w:lvlText w:val="o"/>
      <w:lvlJc w:val="left"/>
      <w:pPr>
        <w:tabs>
          <w:tab w:val="num" w:pos="1440"/>
        </w:tabs>
        <w:ind w:left="1440" w:hanging="360"/>
      </w:pPr>
      <w:rPr>
        <w:rFonts w:ascii="Courier New" w:hAnsi="Courier New" w:hint="default"/>
      </w:rPr>
    </w:lvl>
    <w:lvl w:ilvl="2" w:tplc="0FC8EFFC" w:tentative="1">
      <w:start w:val="1"/>
      <w:numFmt w:val="bullet"/>
      <w:lvlText w:val=""/>
      <w:lvlJc w:val="left"/>
      <w:pPr>
        <w:tabs>
          <w:tab w:val="num" w:pos="2160"/>
        </w:tabs>
        <w:ind w:left="2160" w:hanging="360"/>
      </w:pPr>
      <w:rPr>
        <w:rFonts w:ascii="Wingdings" w:hAnsi="Wingdings" w:hint="default"/>
      </w:rPr>
    </w:lvl>
    <w:lvl w:ilvl="3" w:tplc="58042480" w:tentative="1">
      <w:start w:val="1"/>
      <w:numFmt w:val="bullet"/>
      <w:lvlText w:val=""/>
      <w:lvlJc w:val="left"/>
      <w:pPr>
        <w:tabs>
          <w:tab w:val="num" w:pos="2880"/>
        </w:tabs>
        <w:ind w:left="2880" w:hanging="360"/>
      </w:pPr>
      <w:rPr>
        <w:rFonts w:ascii="Symbol" w:hAnsi="Symbol" w:hint="default"/>
      </w:rPr>
    </w:lvl>
    <w:lvl w:ilvl="4" w:tplc="B18244A0" w:tentative="1">
      <w:start w:val="1"/>
      <w:numFmt w:val="bullet"/>
      <w:lvlText w:val="o"/>
      <w:lvlJc w:val="left"/>
      <w:pPr>
        <w:tabs>
          <w:tab w:val="num" w:pos="3600"/>
        </w:tabs>
        <w:ind w:left="3600" w:hanging="360"/>
      </w:pPr>
      <w:rPr>
        <w:rFonts w:ascii="Courier New" w:hAnsi="Courier New" w:hint="default"/>
      </w:rPr>
    </w:lvl>
    <w:lvl w:ilvl="5" w:tplc="44A005DC" w:tentative="1">
      <w:start w:val="1"/>
      <w:numFmt w:val="bullet"/>
      <w:lvlText w:val=""/>
      <w:lvlJc w:val="left"/>
      <w:pPr>
        <w:tabs>
          <w:tab w:val="num" w:pos="4320"/>
        </w:tabs>
        <w:ind w:left="4320" w:hanging="360"/>
      </w:pPr>
      <w:rPr>
        <w:rFonts w:ascii="Wingdings" w:hAnsi="Wingdings" w:hint="default"/>
      </w:rPr>
    </w:lvl>
    <w:lvl w:ilvl="6" w:tplc="45FC4C5E" w:tentative="1">
      <w:start w:val="1"/>
      <w:numFmt w:val="bullet"/>
      <w:lvlText w:val=""/>
      <w:lvlJc w:val="left"/>
      <w:pPr>
        <w:tabs>
          <w:tab w:val="num" w:pos="5040"/>
        </w:tabs>
        <w:ind w:left="5040" w:hanging="360"/>
      </w:pPr>
      <w:rPr>
        <w:rFonts w:ascii="Symbol" w:hAnsi="Symbol" w:hint="default"/>
      </w:rPr>
    </w:lvl>
    <w:lvl w:ilvl="7" w:tplc="252A064A" w:tentative="1">
      <w:start w:val="1"/>
      <w:numFmt w:val="bullet"/>
      <w:lvlText w:val="o"/>
      <w:lvlJc w:val="left"/>
      <w:pPr>
        <w:tabs>
          <w:tab w:val="num" w:pos="5760"/>
        </w:tabs>
        <w:ind w:left="5760" w:hanging="360"/>
      </w:pPr>
      <w:rPr>
        <w:rFonts w:ascii="Courier New" w:hAnsi="Courier New" w:hint="default"/>
      </w:rPr>
    </w:lvl>
    <w:lvl w:ilvl="8" w:tplc="BA9445E4" w:tentative="1">
      <w:start w:val="1"/>
      <w:numFmt w:val="bullet"/>
      <w:lvlText w:val=""/>
      <w:lvlJc w:val="left"/>
      <w:pPr>
        <w:tabs>
          <w:tab w:val="num" w:pos="6480"/>
        </w:tabs>
        <w:ind w:left="6480" w:hanging="360"/>
      </w:pPr>
      <w:rPr>
        <w:rFonts w:ascii="Wingdings" w:hAnsi="Wingdings" w:hint="default"/>
      </w:rPr>
    </w:lvl>
  </w:abstractNum>
  <w:abstractNum w:abstractNumId="12">
    <w:nsid w:val="6DF52A55"/>
    <w:multiLevelType w:val="hybridMultilevel"/>
    <w:tmpl w:val="8E7A61DE"/>
    <w:lvl w:ilvl="0" w:tplc="0F967430">
      <w:numFmt w:val="bullet"/>
      <w:lvlText w:val="-"/>
      <w:lvlJc w:val="left"/>
      <w:pPr>
        <w:tabs>
          <w:tab w:val="num" w:pos="720"/>
        </w:tabs>
        <w:ind w:left="720" w:hanging="360"/>
      </w:pPr>
      <w:rPr>
        <w:rFonts w:ascii="Times New Roman" w:eastAsia="Times New Roman" w:hAnsi="Times New Roman" w:cs="Times New Roman" w:hint="default"/>
      </w:rPr>
    </w:lvl>
    <w:lvl w:ilvl="1" w:tplc="B72CBD32" w:tentative="1">
      <w:start w:val="1"/>
      <w:numFmt w:val="bullet"/>
      <w:lvlText w:val="o"/>
      <w:lvlJc w:val="left"/>
      <w:pPr>
        <w:tabs>
          <w:tab w:val="num" w:pos="1440"/>
        </w:tabs>
        <w:ind w:left="1440" w:hanging="360"/>
      </w:pPr>
      <w:rPr>
        <w:rFonts w:ascii="Courier New" w:hAnsi="Courier New" w:hint="default"/>
      </w:rPr>
    </w:lvl>
    <w:lvl w:ilvl="2" w:tplc="B8B6929C" w:tentative="1">
      <w:start w:val="1"/>
      <w:numFmt w:val="bullet"/>
      <w:lvlText w:val=""/>
      <w:lvlJc w:val="left"/>
      <w:pPr>
        <w:tabs>
          <w:tab w:val="num" w:pos="2160"/>
        </w:tabs>
        <w:ind w:left="2160" w:hanging="360"/>
      </w:pPr>
      <w:rPr>
        <w:rFonts w:ascii="Wingdings" w:hAnsi="Wingdings" w:hint="default"/>
      </w:rPr>
    </w:lvl>
    <w:lvl w:ilvl="3" w:tplc="F2043EC8" w:tentative="1">
      <w:start w:val="1"/>
      <w:numFmt w:val="bullet"/>
      <w:lvlText w:val=""/>
      <w:lvlJc w:val="left"/>
      <w:pPr>
        <w:tabs>
          <w:tab w:val="num" w:pos="2880"/>
        </w:tabs>
        <w:ind w:left="2880" w:hanging="360"/>
      </w:pPr>
      <w:rPr>
        <w:rFonts w:ascii="Symbol" w:hAnsi="Symbol" w:hint="default"/>
      </w:rPr>
    </w:lvl>
    <w:lvl w:ilvl="4" w:tplc="D0CCAB62" w:tentative="1">
      <w:start w:val="1"/>
      <w:numFmt w:val="bullet"/>
      <w:lvlText w:val="o"/>
      <w:lvlJc w:val="left"/>
      <w:pPr>
        <w:tabs>
          <w:tab w:val="num" w:pos="3600"/>
        </w:tabs>
        <w:ind w:left="3600" w:hanging="360"/>
      </w:pPr>
      <w:rPr>
        <w:rFonts w:ascii="Courier New" w:hAnsi="Courier New" w:hint="default"/>
      </w:rPr>
    </w:lvl>
    <w:lvl w:ilvl="5" w:tplc="5C828252" w:tentative="1">
      <w:start w:val="1"/>
      <w:numFmt w:val="bullet"/>
      <w:lvlText w:val=""/>
      <w:lvlJc w:val="left"/>
      <w:pPr>
        <w:tabs>
          <w:tab w:val="num" w:pos="4320"/>
        </w:tabs>
        <w:ind w:left="4320" w:hanging="360"/>
      </w:pPr>
      <w:rPr>
        <w:rFonts w:ascii="Wingdings" w:hAnsi="Wingdings" w:hint="default"/>
      </w:rPr>
    </w:lvl>
    <w:lvl w:ilvl="6" w:tplc="EA30B32C" w:tentative="1">
      <w:start w:val="1"/>
      <w:numFmt w:val="bullet"/>
      <w:lvlText w:val=""/>
      <w:lvlJc w:val="left"/>
      <w:pPr>
        <w:tabs>
          <w:tab w:val="num" w:pos="5040"/>
        </w:tabs>
        <w:ind w:left="5040" w:hanging="360"/>
      </w:pPr>
      <w:rPr>
        <w:rFonts w:ascii="Symbol" w:hAnsi="Symbol" w:hint="default"/>
      </w:rPr>
    </w:lvl>
    <w:lvl w:ilvl="7" w:tplc="3CE80B34" w:tentative="1">
      <w:start w:val="1"/>
      <w:numFmt w:val="bullet"/>
      <w:lvlText w:val="o"/>
      <w:lvlJc w:val="left"/>
      <w:pPr>
        <w:tabs>
          <w:tab w:val="num" w:pos="5760"/>
        </w:tabs>
        <w:ind w:left="5760" w:hanging="360"/>
      </w:pPr>
      <w:rPr>
        <w:rFonts w:ascii="Courier New" w:hAnsi="Courier New" w:hint="default"/>
      </w:rPr>
    </w:lvl>
    <w:lvl w:ilvl="8" w:tplc="18000D2C" w:tentative="1">
      <w:start w:val="1"/>
      <w:numFmt w:val="bullet"/>
      <w:lvlText w:val=""/>
      <w:lvlJc w:val="left"/>
      <w:pPr>
        <w:tabs>
          <w:tab w:val="num" w:pos="6480"/>
        </w:tabs>
        <w:ind w:left="6480" w:hanging="360"/>
      </w:pPr>
      <w:rPr>
        <w:rFonts w:ascii="Wingdings" w:hAnsi="Wingdings" w:hint="default"/>
      </w:rPr>
    </w:lvl>
  </w:abstractNum>
  <w:abstractNum w:abstractNumId="13">
    <w:nsid w:val="6E4B75B3"/>
    <w:multiLevelType w:val="hybridMultilevel"/>
    <w:tmpl w:val="CF1CDCBE"/>
    <w:lvl w:ilvl="0" w:tplc="D042FD0A">
      <w:numFmt w:val="bullet"/>
      <w:lvlText w:val="-"/>
      <w:lvlJc w:val="left"/>
      <w:pPr>
        <w:tabs>
          <w:tab w:val="num" w:pos="1800"/>
        </w:tabs>
        <w:ind w:left="1800" w:hanging="360"/>
      </w:pPr>
      <w:rPr>
        <w:rFonts w:ascii="Arial" w:eastAsia="Times New Roman" w:hAnsi="Arial" w:cs="Arial" w:hint="default"/>
      </w:rPr>
    </w:lvl>
    <w:lvl w:ilvl="1" w:tplc="F008FDDC" w:tentative="1">
      <w:start w:val="1"/>
      <w:numFmt w:val="bullet"/>
      <w:lvlText w:val="o"/>
      <w:lvlJc w:val="left"/>
      <w:pPr>
        <w:tabs>
          <w:tab w:val="num" w:pos="2520"/>
        </w:tabs>
        <w:ind w:left="2520" w:hanging="360"/>
      </w:pPr>
      <w:rPr>
        <w:rFonts w:ascii="Courier New" w:hAnsi="Courier New" w:hint="default"/>
      </w:rPr>
    </w:lvl>
    <w:lvl w:ilvl="2" w:tplc="949CC748" w:tentative="1">
      <w:start w:val="1"/>
      <w:numFmt w:val="bullet"/>
      <w:lvlText w:val=""/>
      <w:lvlJc w:val="left"/>
      <w:pPr>
        <w:tabs>
          <w:tab w:val="num" w:pos="3240"/>
        </w:tabs>
        <w:ind w:left="3240" w:hanging="360"/>
      </w:pPr>
      <w:rPr>
        <w:rFonts w:ascii="Wingdings" w:hAnsi="Wingdings" w:hint="default"/>
      </w:rPr>
    </w:lvl>
    <w:lvl w:ilvl="3" w:tplc="886E8486" w:tentative="1">
      <w:start w:val="1"/>
      <w:numFmt w:val="bullet"/>
      <w:lvlText w:val=""/>
      <w:lvlJc w:val="left"/>
      <w:pPr>
        <w:tabs>
          <w:tab w:val="num" w:pos="3960"/>
        </w:tabs>
        <w:ind w:left="3960" w:hanging="360"/>
      </w:pPr>
      <w:rPr>
        <w:rFonts w:ascii="Symbol" w:hAnsi="Symbol" w:hint="default"/>
      </w:rPr>
    </w:lvl>
    <w:lvl w:ilvl="4" w:tplc="7C1E282C" w:tentative="1">
      <w:start w:val="1"/>
      <w:numFmt w:val="bullet"/>
      <w:lvlText w:val="o"/>
      <w:lvlJc w:val="left"/>
      <w:pPr>
        <w:tabs>
          <w:tab w:val="num" w:pos="4680"/>
        </w:tabs>
        <w:ind w:left="4680" w:hanging="360"/>
      </w:pPr>
      <w:rPr>
        <w:rFonts w:ascii="Courier New" w:hAnsi="Courier New" w:hint="default"/>
      </w:rPr>
    </w:lvl>
    <w:lvl w:ilvl="5" w:tplc="731086BA" w:tentative="1">
      <w:start w:val="1"/>
      <w:numFmt w:val="bullet"/>
      <w:lvlText w:val=""/>
      <w:lvlJc w:val="left"/>
      <w:pPr>
        <w:tabs>
          <w:tab w:val="num" w:pos="5400"/>
        </w:tabs>
        <w:ind w:left="5400" w:hanging="360"/>
      </w:pPr>
      <w:rPr>
        <w:rFonts w:ascii="Wingdings" w:hAnsi="Wingdings" w:hint="default"/>
      </w:rPr>
    </w:lvl>
    <w:lvl w:ilvl="6" w:tplc="FA90F5D2" w:tentative="1">
      <w:start w:val="1"/>
      <w:numFmt w:val="bullet"/>
      <w:lvlText w:val=""/>
      <w:lvlJc w:val="left"/>
      <w:pPr>
        <w:tabs>
          <w:tab w:val="num" w:pos="6120"/>
        </w:tabs>
        <w:ind w:left="6120" w:hanging="360"/>
      </w:pPr>
      <w:rPr>
        <w:rFonts w:ascii="Symbol" w:hAnsi="Symbol" w:hint="default"/>
      </w:rPr>
    </w:lvl>
    <w:lvl w:ilvl="7" w:tplc="0658D68C" w:tentative="1">
      <w:start w:val="1"/>
      <w:numFmt w:val="bullet"/>
      <w:lvlText w:val="o"/>
      <w:lvlJc w:val="left"/>
      <w:pPr>
        <w:tabs>
          <w:tab w:val="num" w:pos="6840"/>
        </w:tabs>
        <w:ind w:left="6840" w:hanging="360"/>
      </w:pPr>
      <w:rPr>
        <w:rFonts w:ascii="Courier New" w:hAnsi="Courier New" w:hint="default"/>
      </w:rPr>
    </w:lvl>
    <w:lvl w:ilvl="8" w:tplc="78442776" w:tentative="1">
      <w:start w:val="1"/>
      <w:numFmt w:val="bullet"/>
      <w:lvlText w:val=""/>
      <w:lvlJc w:val="left"/>
      <w:pPr>
        <w:tabs>
          <w:tab w:val="num" w:pos="7560"/>
        </w:tabs>
        <w:ind w:left="7560" w:hanging="360"/>
      </w:pPr>
      <w:rPr>
        <w:rFonts w:ascii="Wingdings" w:hAnsi="Wingdings" w:hint="default"/>
      </w:rPr>
    </w:lvl>
  </w:abstractNum>
  <w:abstractNum w:abstractNumId="14">
    <w:nsid w:val="780530B1"/>
    <w:multiLevelType w:val="hybridMultilevel"/>
    <w:tmpl w:val="C6C04754"/>
    <w:lvl w:ilvl="0" w:tplc="009A5A6C">
      <w:start w:val="1"/>
      <w:numFmt w:val="bullet"/>
      <w:lvlText w:val=""/>
      <w:lvlJc w:val="left"/>
      <w:pPr>
        <w:tabs>
          <w:tab w:val="num" w:pos="1080"/>
        </w:tabs>
        <w:ind w:left="1080" w:hanging="360"/>
      </w:pPr>
      <w:rPr>
        <w:rFonts w:ascii="Wingdings" w:hAnsi="Wingdings" w:hint="default"/>
      </w:rPr>
    </w:lvl>
    <w:lvl w:ilvl="1" w:tplc="4182AC86" w:tentative="1">
      <w:start w:val="1"/>
      <w:numFmt w:val="bullet"/>
      <w:lvlText w:val="o"/>
      <w:lvlJc w:val="left"/>
      <w:pPr>
        <w:tabs>
          <w:tab w:val="num" w:pos="1440"/>
        </w:tabs>
        <w:ind w:left="1440" w:hanging="360"/>
      </w:pPr>
      <w:rPr>
        <w:rFonts w:ascii="Courier New" w:hAnsi="Courier New" w:hint="default"/>
      </w:rPr>
    </w:lvl>
    <w:lvl w:ilvl="2" w:tplc="3A08B04C" w:tentative="1">
      <w:start w:val="1"/>
      <w:numFmt w:val="bullet"/>
      <w:lvlText w:val=""/>
      <w:lvlJc w:val="left"/>
      <w:pPr>
        <w:tabs>
          <w:tab w:val="num" w:pos="2160"/>
        </w:tabs>
        <w:ind w:left="2160" w:hanging="360"/>
      </w:pPr>
      <w:rPr>
        <w:rFonts w:ascii="Wingdings" w:hAnsi="Wingdings" w:hint="default"/>
      </w:rPr>
    </w:lvl>
    <w:lvl w:ilvl="3" w:tplc="E2660102" w:tentative="1">
      <w:start w:val="1"/>
      <w:numFmt w:val="bullet"/>
      <w:lvlText w:val=""/>
      <w:lvlJc w:val="left"/>
      <w:pPr>
        <w:tabs>
          <w:tab w:val="num" w:pos="2880"/>
        </w:tabs>
        <w:ind w:left="2880" w:hanging="360"/>
      </w:pPr>
      <w:rPr>
        <w:rFonts w:ascii="Symbol" w:hAnsi="Symbol" w:hint="default"/>
      </w:rPr>
    </w:lvl>
    <w:lvl w:ilvl="4" w:tplc="EB8CEB88" w:tentative="1">
      <w:start w:val="1"/>
      <w:numFmt w:val="bullet"/>
      <w:lvlText w:val="o"/>
      <w:lvlJc w:val="left"/>
      <w:pPr>
        <w:tabs>
          <w:tab w:val="num" w:pos="3600"/>
        </w:tabs>
        <w:ind w:left="3600" w:hanging="360"/>
      </w:pPr>
      <w:rPr>
        <w:rFonts w:ascii="Courier New" w:hAnsi="Courier New" w:hint="default"/>
      </w:rPr>
    </w:lvl>
    <w:lvl w:ilvl="5" w:tplc="6E2C2022" w:tentative="1">
      <w:start w:val="1"/>
      <w:numFmt w:val="bullet"/>
      <w:lvlText w:val=""/>
      <w:lvlJc w:val="left"/>
      <w:pPr>
        <w:tabs>
          <w:tab w:val="num" w:pos="4320"/>
        </w:tabs>
        <w:ind w:left="4320" w:hanging="360"/>
      </w:pPr>
      <w:rPr>
        <w:rFonts w:ascii="Wingdings" w:hAnsi="Wingdings" w:hint="default"/>
      </w:rPr>
    </w:lvl>
    <w:lvl w:ilvl="6" w:tplc="390A7E8A" w:tentative="1">
      <w:start w:val="1"/>
      <w:numFmt w:val="bullet"/>
      <w:lvlText w:val=""/>
      <w:lvlJc w:val="left"/>
      <w:pPr>
        <w:tabs>
          <w:tab w:val="num" w:pos="5040"/>
        </w:tabs>
        <w:ind w:left="5040" w:hanging="360"/>
      </w:pPr>
      <w:rPr>
        <w:rFonts w:ascii="Symbol" w:hAnsi="Symbol" w:hint="default"/>
      </w:rPr>
    </w:lvl>
    <w:lvl w:ilvl="7" w:tplc="E1147728" w:tentative="1">
      <w:start w:val="1"/>
      <w:numFmt w:val="bullet"/>
      <w:lvlText w:val="o"/>
      <w:lvlJc w:val="left"/>
      <w:pPr>
        <w:tabs>
          <w:tab w:val="num" w:pos="5760"/>
        </w:tabs>
        <w:ind w:left="5760" w:hanging="360"/>
      </w:pPr>
      <w:rPr>
        <w:rFonts w:ascii="Courier New" w:hAnsi="Courier New" w:hint="default"/>
      </w:rPr>
    </w:lvl>
    <w:lvl w:ilvl="8" w:tplc="9706692C"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12"/>
  </w:num>
  <w:num w:numId="4">
    <w:abstractNumId w:val="6"/>
  </w:num>
  <w:num w:numId="5">
    <w:abstractNumId w:val="8"/>
  </w:num>
  <w:num w:numId="6">
    <w:abstractNumId w:val="10"/>
  </w:num>
  <w:num w:numId="7">
    <w:abstractNumId w:val="4"/>
  </w:num>
  <w:num w:numId="8">
    <w:abstractNumId w:val="0"/>
  </w:num>
  <w:num w:numId="9">
    <w:abstractNumId w:val="9"/>
  </w:num>
  <w:num w:numId="10">
    <w:abstractNumId w:val="11"/>
  </w:num>
  <w:num w:numId="11">
    <w:abstractNumId w:val="13"/>
  </w:num>
  <w:num w:numId="12">
    <w:abstractNumId w:val="14"/>
  </w:num>
  <w:num w:numId="13">
    <w:abstractNumId w:val="2"/>
  </w:num>
  <w:num w:numId="14">
    <w:abstractNumId w:val="5"/>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F1697B"/>
    <w:rsid w:val="00053447"/>
    <w:rsid w:val="000942B8"/>
    <w:rsid w:val="000A484B"/>
    <w:rsid w:val="000E30D2"/>
    <w:rsid w:val="000F6324"/>
    <w:rsid w:val="00122338"/>
    <w:rsid w:val="00151104"/>
    <w:rsid w:val="00176E6A"/>
    <w:rsid w:val="00192E6B"/>
    <w:rsid w:val="001C115D"/>
    <w:rsid w:val="001E47BE"/>
    <w:rsid w:val="001E54F2"/>
    <w:rsid w:val="00203C1D"/>
    <w:rsid w:val="00213784"/>
    <w:rsid w:val="0021784D"/>
    <w:rsid w:val="002341D1"/>
    <w:rsid w:val="00262F44"/>
    <w:rsid w:val="00276829"/>
    <w:rsid w:val="002D565C"/>
    <w:rsid w:val="00351418"/>
    <w:rsid w:val="00353ABF"/>
    <w:rsid w:val="003D1C54"/>
    <w:rsid w:val="003E74EE"/>
    <w:rsid w:val="003F1296"/>
    <w:rsid w:val="0040556A"/>
    <w:rsid w:val="0043303F"/>
    <w:rsid w:val="004531D8"/>
    <w:rsid w:val="00454A64"/>
    <w:rsid w:val="00461BDF"/>
    <w:rsid w:val="0046220A"/>
    <w:rsid w:val="004676B9"/>
    <w:rsid w:val="0048639A"/>
    <w:rsid w:val="004B77AD"/>
    <w:rsid w:val="004D15E4"/>
    <w:rsid w:val="0050196D"/>
    <w:rsid w:val="00523B3D"/>
    <w:rsid w:val="00550FF5"/>
    <w:rsid w:val="00585FDA"/>
    <w:rsid w:val="005A4471"/>
    <w:rsid w:val="00614F40"/>
    <w:rsid w:val="0065340A"/>
    <w:rsid w:val="0069737C"/>
    <w:rsid w:val="006A18FE"/>
    <w:rsid w:val="006C7534"/>
    <w:rsid w:val="006D0F68"/>
    <w:rsid w:val="0077253B"/>
    <w:rsid w:val="00796149"/>
    <w:rsid w:val="007D34F1"/>
    <w:rsid w:val="007D4960"/>
    <w:rsid w:val="007D594B"/>
    <w:rsid w:val="00824C02"/>
    <w:rsid w:val="00840491"/>
    <w:rsid w:val="00841553"/>
    <w:rsid w:val="008656C2"/>
    <w:rsid w:val="008746C0"/>
    <w:rsid w:val="008B7E88"/>
    <w:rsid w:val="0091109C"/>
    <w:rsid w:val="009429A9"/>
    <w:rsid w:val="00977874"/>
    <w:rsid w:val="00982FE0"/>
    <w:rsid w:val="00994617"/>
    <w:rsid w:val="009F2F75"/>
    <w:rsid w:val="00A06096"/>
    <w:rsid w:val="00A82FFF"/>
    <w:rsid w:val="00AA7114"/>
    <w:rsid w:val="00AB2E26"/>
    <w:rsid w:val="00B06711"/>
    <w:rsid w:val="00B63791"/>
    <w:rsid w:val="00B7593A"/>
    <w:rsid w:val="00B83F19"/>
    <w:rsid w:val="00B924E5"/>
    <w:rsid w:val="00BB5FD1"/>
    <w:rsid w:val="00BC7407"/>
    <w:rsid w:val="00BF126C"/>
    <w:rsid w:val="00C1597B"/>
    <w:rsid w:val="00C76B4A"/>
    <w:rsid w:val="00C8420E"/>
    <w:rsid w:val="00C87EF7"/>
    <w:rsid w:val="00CA14D6"/>
    <w:rsid w:val="00CB3EA1"/>
    <w:rsid w:val="00CC0BFA"/>
    <w:rsid w:val="00CF544D"/>
    <w:rsid w:val="00D122B7"/>
    <w:rsid w:val="00D24D8A"/>
    <w:rsid w:val="00D3538B"/>
    <w:rsid w:val="00D4125A"/>
    <w:rsid w:val="00D5300D"/>
    <w:rsid w:val="00D56127"/>
    <w:rsid w:val="00D562A4"/>
    <w:rsid w:val="00D855A5"/>
    <w:rsid w:val="00D908C5"/>
    <w:rsid w:val="00D9418A"/>
    <w:rsid w:val="00DA3673"/>
    <w:rsid w:val="00DB2405"/>
    <w:rsid w:val="00DB3B88"/>
    <w:rsid w:val="00DB5239"/>
    <w:rsid w:val="00DD47FA"/>
    <w:rsid w:val="00DE13EC"/>
    <w:rsid w:val="00DF798D"/>
    <w:rsid w:val="00E205F8"/>
    <w:rsid w:val="00E25873"/>
    <w:rsid w:val="00E35C48"/>
    <w:rsid w:val="00E83DC0"/>
    <w:rsid w:val="00E90A32"/>
    <w:rsid w:val="00EB1629"/>
    <w:rsid w:val="00ED02FD"/>
    <w:rsid w:val="00ED1632"/>
    <w:rsid w:val="00F1697B"/>
    <w:rsid w:val="00F40406"/>
    <w:rsid w:val="00F770B8"/>
    <w:rsid w:val="00F802A5"/>
    <w:rsid w:val="00FF6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05F8"/>
    <w:rPr>
      <w:sz w:val="24"/>
      <w:szCs w:val="24"/>
    </w:rPr>
  </w:style>
  <w:style w:type="paragraph" w:styleId="Heading1">
    <w:name w:val="heading 1"/>
    <w:basedOn w:val="Normal"/>
    <w:next w:val="Normal"/>
    <w:qFormat/>
    <w:rsid w:val="00E205F8"/>
    <w:pPr>
      <w:keepNext/>
      <w:outlineLvl w:val="0"/>
    </w:pPr>
    <w:rPr>
      <w:b/>
      <w:bCs/>
    </w:rPr>
  </w:style>
  <w:style w:type="paragraph" w:styleId="Heading2">
    <w:name w:val="heading 2"/>
    <w:basedOn w:val="Normal"/>
    <w:next w:val="Normal"/>
    <w:qFormat/>
    <w:rsid w:val="00E205F8"/>
    <w:pPr>
      <w:keepNext/>
      <w:outlineLvl w:val="1"/>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05F8"/>
    <w:rPr>
      <w:rFonts w:ascii="Arial" w:hAnsi="Arial" w:cs="Arial"/>
      <w:sz w:val="20"/>
    </w:rPr>
  </w:style>
  <w:style w:type="paragraph" w:styleId="BodyText2">
    <w:name w:val="Body Text 2"/>
    <w:basedOn w:val="Normal"/>
    <w:rsid w:val="00E205F8"/>
    <w:rPr>
      <w:rFonts w:ascii="Arial" w:hAnsi="Arial" w:cs="Arial"/>
      <w:color w:val="FF00FF"/>
      <w:sz w:val="22"/>
    </w:rPr>
  </w:style>
  <w:style w:type="paragraph" w:styleId="BodyText3">
    <w:name w:val="Body Text 3"/>
    <w:basedOn w:val="Normal"/>
    <w:rsid w:val="00E205F8"/>
    <w:rPr>
      <w:rFonts w:ascii="Arial" w:hAnsi="Arial" w:cs="Arial"/>
      <w:b/>
      <w:bCs/>
      <w:sz w:val="22"/>
    </w:rPr>
  </w:style>
  <w:style w:type="paragraph" w:styleId="Header">
    <w:name w:val="header"/>
    <w:basedOn w:val="Normal"/>
    <w:rsid w:val="00E205F8"/>
    <w:pPr>
      <w:tabs>
        <w:tab w:val="center" w:pos="4320"/>
        <w:tab w:val="right" w:pos="8640"/>
      </w:tabs>
    </w:pPr>
  </w:style>
  <w:style w:type="paragraph" w:styleId="Footer">
    <w:name w:val="footer"/>
    <w:basedOn w:val="Normal"/>
    <w:rsid w:val="00E205F8"/>
    <w:pPr>
      <w:tabs>
        <w:tab w:val="center" w:pos="4320"/>
        <w:tab w:val="right" w:pos="8640"/>
      </w:tabs>
    </w:pPr>
  </w:style>
  <w:style w:type="character" w:styleId="Hyperlink">
    <w:name w:val="Hyperlink"/>
    <w:basedOn w:val="DefaultParagraphFont"/>
    <w:rsid w:val="00E205F8"/>
    <w:rPr>
      <w:color w:val="0000FF"/>
      <w:u w:val="single"/>
    </w:rPr>
  </w:style>
  <w:style w:type="character" w:styleId="FollowedHyperlink">
    <w:name w:val="FollowedHyperlink"/>
    <w:basedOn w:val="DefaultParagraphFont"/>
    <w:rsid w:val="00E205F8"/>
    <w:rPr>
      <w:color w:val="800080"/>
      <w:u w:val="single"/>
    </w:rPr>
  </w:style>
  <w:style w:type="character" w:styleId="PageNumber">
    <w:name w:val="page number"/>
    <w:basedOn w:val="DefaultParagraphFont"/>
    <w:rsid w:val="00E205F8"/>
  </w:style>
  <w:style w:type="paragraph" w:styleId="BalloonText">
    <w:name w:val="Balloon Text"/>
    <w:basedOn w:val="Normal"/>
    <w:semiHidden/>
    <w:rsid w:val="00F1697B"/>
    <w:rPr>
      <w:rFonts w:ascii="Tahoma" w:hAnsi="Tahoma" w:cs="Tahoma"/>
      <w:sz w:val="16"/>
      <w:szCs w:val="16"/>
    </w:rPr>
  </w:style>
  <w:style w:type="paragraph" w:styleId="NoSpacing">
    <w:name w:val="No Spacing"/>
    <w:uiPriority w:val="99"/>
    <w:qFormat/>
    <w:rsid w:val="00203C1D"/>
    <w:rPr>
      <w:rFonts w:ascii="Calibri" w:eastAsia="Calibri" w:hAnsi="Calibri"/>
      <w:sz w:val="22"/>
      <w:szCs w:val="22"/>
    </w:rPr>
  </w:style>
  <w:style w:type="paragraph" w:styleId="ListParagraph">
    <w:name w:val="List Paragraph"/>
    <w:basedOn w:val="Normal"/>
    <w:uiPriority w:val="34"/>
    <w:qFormat/>
    <w:rsid w:val="009110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1977258">
      <w:bodyDiv w:val="1"/>
      <w:marLeft w:val="30"/>
      <w:marRight w:val="30"/>
      <w:marTop w:val="0"/>
      <w:marBottom w:val="0"/>
      <w:divBdr>
        <w:top w:val="none" w:sz="0" w:space="0" w:color="auto"/>
        <w:left w:val="none" w:sz="0" w:space="0" w:color="auto"/>
        <w:bottom w:val="none" w:sz="0" w:space="0" w:color="auto"/>
        <w:right w:val="none" w:sz="0" w:space="0" w:color="auto"/>
      </w:divBdr>
      <w:divsChild>
        <w:div w:id="1244030852">
          <w:marLeft w:val="0"/>
          <w:marRight w:val="0"/>
          <w:marTop w:val="0"/>
          <w:marBottom w:val="0"/>
          <w:divBdr>
            <w:top w:val="none" w:sz="0" w:space="0" w:color="auto"/>
            <w:left w:val="none" w:sz="0" w:space="0" w:color="auto"/>
            <w:bottom w:val="none" w:sz="0" w:space="0" w:color="auto"/>
            <w:right w:val="none" w:sz="0" w:space="0" w:color="auto"/>
          </w:divBdr>
          <w:divsChild>
            <w:div w:id="1913543598">
              <w:marLeft w:val="0"/>
              <w:marRight w:val="0"/>
              <w:marTop w:val="0"/>
              <w:marBottom w:val="0"/>
              <w:divBdr>
                <w:top w:val="none" w:sz="0" w:space="0" w:color="auto"/>
                <w:left w:val="none" w:sz="0" w:space="0" w:color="auto"/>
                <w:bottom w:val="none" w:sz="0" w:space="0" w:color="auto"/>
                <w:right w:val="none" w:sz="0" w:space="0" w:color="auto"/>
              </w:divBdr>
              <w:divsChild>
                <w:div w:id="1600024857">
                  <w:marLeft w:val="180"/>
                  <w:marRight w:val="0"/>
                  <w:marTop w:val="0"/>
                  <w:marBottom w:val="0"/>
                  <w:divBdr>
                    <w:top w:val="none" w:sz="0" w:space="0" w:color="auto"/>
                    <w:left w:val="none" w:sz="0" w:space="0" w:color="auto"/>
                    <w:bottom w:val="none" w:sz="0" w:space="0" w:color="auto"/>
                    <w:right w:val="none" w:sz="0" w:space="0" w:color="auto"/>
                  </w:divBdr>
                  <w:divsChild>
                    <w:div w:id="61154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052243">
      <w:bodyDiv w:val="1"/>
      <w:marLeft w:val="0"/>
      <w:marRight w:val="0"/>
      <w:marTop w:val="0"/>
      <w:marBottom w:val="0"/>
      <w:divBdr>
        <w:top w:val="none" w:sz="0" w:space="0" w:color="auto"/>
        <w:left w:val="none" w:sz="0" w:space="0" w:color="auto"/>
        <w:bottom w:val="none" w:sz="0" w:space="0" w:color="auto"/>
        <w:right w:val="none" w:sz="0" w:space="0" w:color="auto"/>
      </w:divBdr>
      <w:divsChild>
        <w:div w:id="1005523392">
          <w:marLeft w:val="0"/>
          <w:marRight w:val="0"/>
          <w:marTop w:val="0"/>
          <w:marBottom w:val="0"/>
          <w:divBdr>
            <w:top w:val="none" w:sz="0" w:space="0" w:color="auto"/>
            <w:left w:val="none" w:sz="0" w:space="0" w:color="auto"/>
            <w:bottom w:val="none" w:sz="0" w:space="0" w:color="auto"/>
            <w:right w:val="none" w:sz="0" w:space="0" w:color="auto"/>
          </w:divBdr>
          <w:divsChild>
            <w:div w:id="815336157">
              <w:marLeft w:val="0"/>
              <w:marRight w:val="0"/>
              <w:marTop w:val="0"/>
              <w:marBottom w:val="0"/>
              <w:divBdr>
                <w:top w:val="none" w:sz="0" w:space="0" w:color="auto"/>
                <w:left w:val="none" w:sz="0" w:space="0" w:color="auto"/>
                <w:bottom w:val="none" w:sz="0" w:space="0" w:color="auto"/>
                <w:right w:val="none" w:sz="0" w:space="0" w:color="auto"/>
              </w:divBdr>
              <w:divsChild>
                <w:div w:id="208805179">
                  <w:marLeft w:val="0"/>
                  <w:marRight w:val="0"/>
                  <w:marTop w:val="0"/>
                  <w:marBottom w:val="0"/>
                  <w:divBdr>
                    <w:top w:val="none" w:sz="0" w:space="0" w:color="auto"/>
                    <w:left w:val="none" w:sz="0" w:space="0" w:color="auto"/>
                    <w:bottom w:val="none" w:sz="0" w:space="0" w:color="auto"/>
                    <w:right w:val="none" w:sz="0" w:space="0" w:color="auto"/>
                  </w:divBdr>
                </w:div>
                <w:div w:id="479267924">
                  <w:marLeft w:val="0"/>
                  <w:marRight w:val="0"/>
                  <w:marTop w:val="0"/>
                  <w:marBottom w:val="0"/>
                  <w:divBdr>
                    <w:top w:val="none" w:sz="0" w:space="0" w:color="auto"/>
                    <w:left w:val="none" w:sz="0" w:space="0" w:color="auto"/>
                    <w:bottom w:val="none" w:sz="0" w:space="0" w:color="auto"/>
                    <w:right w:val="none" w:sz="0" w:space="0" w:color="auto"/>
                  </w:divBdr>
                </w:div>
                <w:div w:id="1730110014">
                  <w:marLeft w:val="0"/>
                  <w:marRight w:val="0"/>
                  <w:marTop w:val="0"/>
                  <w:marBottom w:val="0"/>
                  <w:divBdr>
                    <w:top w:val="none" w:sz="0" w:space="0" w:color="auto"/>
                    <w:left w:val="none" w:sz="0" w:space="0" w:color="auto"/>
                    <w:bottom w:val="none" w:sz="0" w:space="0" w:color="auto"/>
                    <w:right w:val="none" w:sz="0" w:space="0" w:color="auto"/>
                  </w:divBdr>
                </w:div>
                <w:div w:id="196072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mware.com/products/site-recovery-manag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aeko_wong@hp.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n"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5</Pages>
  <Words>1473</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Date:</vt:lpstr>
    </vt:vector>
  </TitlesOfParts>
  <Company>HP</Company>
  <LinksUpToDate>false</LinksUpToDate>
  <CharactersWithSpaces>9856</CharactersWithSpaces>
  <SharedDoc>false</SharedDoc>
  <HLinks>
    <vt:vector size="18" baseType="variant">
      <vt:variant>
        <vt:i4>3539041</vt:i4>
      </vt:variant>
      <vt:variant>
        <vt:i4>6</vt:i4>
      </vt:variant>
      <vt:variant>
        <vt:i4>0</vt:i4>
      </vt:variant>
      <vt:variant>
        <vt:i4>5</vt:i4>
      </vt:variant>
      <vt:variant>
        <vt:lpwstr>http://www.openssl.org/</vt:lpwstr>
      </vt:variant>
      <vt:variant>
        <vt:lpwstr/>
      </vt:variant>
      <vt:variant>
        <vt:i4>2687097</vt:i4>
      </vt:variant>
      <vt:variant>
        <vt:i4>3</vt:i4>
      </vt:variant>
      <vt:variant>
        <vt:i4>0</vt:i4>
      </vt:variant>
      <vt:variant>
        <vt:i4>5</vt:i4>
      </vt:variant>
      <vt:variant>
        <vt:lpwstr>http://h18013.www1.hp.com/products/servers/management/integration.html</vt:lpwstr>
      </vt:variant>
      <vt:variant>
        <vt:lpwstr/>
      </vt:variant>
      <vt:variant>
        <vt:i4>7078002</vt:i4>
      </vt:variant>
      <vt:variant>
        <vt:i4>0</vt:i4>
      </vt:variant>
      <vt:variant>
        <vt:i4>0</vt:i4>
      </vt:variant>
      <vt:variant>
        <vt:i4>5</vt:i4>
      </vt:variant>
      <vt:variant>
        <vt:lpwstr>mailto:fred_mailman@hp.com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LIDI</dc:creator>
  <cp:keywords/>
  <cp:lastModifiedBy>Deepa Renganathan</cp:lastModifiedBy>
  <cp:revision>21</cp:revision>
  <dcterms:created xsi:type="dcterms:W3CDTF">2010-01-29T23:29:00Z</dcterms:created>
  <dcterms:modified xsi:type="dcterms:W3CDTF">2012-08-31T11:31:00Z</dcterms:modified>
</cp:coreProperties>
</file>